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75CF3" w14:textId="77777777" w:rsidR="00B66736" w:rsidRDefault="00B66736" w:rsidP="00611A87">
      <w:pPr>
        <w:keepNext/>
        <w:keepLines/>
        <w:suppressLineNumbers/>
        <w:autoSpaceDE/>
        <w:autoSpaceDN/>
        <w:jc w:val="center"/>
        <w:rPr>
          <w:rFonts w:eastAsia="SimSun"/>
          <w:b/>
          <w:bCs/>
          <w:kern w:val="1"/>
          <w:sz w:val="20"/>
          <w:szCs w:val="20"/>
          <w:lang w:eastAsia="zh-CN" w:bidi="hi-IN"/>
        </w:rPr>
      </w:pPr>
    </w:p>
    <w:p w14:paraId="4C1C4533" w14:textId="77777777" w:rsidR="00B66736" w:rsidRDefault="00B66736" w:rsidP="00B66736">
      <w:pPr>
        <w:rPr>
          <w:b/>
          <w:bCs/>
        </w:rPr>
      </w:pPr>
      <w:r w:rsidRPr="00FA7F23">
        <w:rPr>
          <w:noProof/>
          <w:lang w:eastAsia="et-EE"/>
        </w:rPr>
        <mc:AlternateContent>
          <mc:Choice Requires="wps">
            <w:drawing>
              <wp:anchor distT="0" distB="0" distL="114300" distR="114300" simplePos="0" relativeHeight="251658240" behindDoc="0" locked="0" layoutInCell="1" allowOverlap="1" wp14:anchorId="18A877BB" wp14:editId="12060C8A">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6ED304EF" w14:textId="77777777" w:rsidR="00B66736" w:rsidRDefault="00B66736" w:rsidP="00B66736">
                            <w:pPr>
                              <w:rPr>
                                <w:b/>
                                <w:sz w:val="20"/>
                                <w:szCs w:val="20"/>
                              </w:rPr>
                            </w:pPr>
                            <w:r>
                              <w:rPr>
                                <w:b/>
                                <w:sz w:val="20"/>
                                <w:szCs w:val="20"/>
                              </w:rPr>
                              <w:t>KAVAND</w:t>
                            </w:r>
                          </w:p>
                          <w:p w14:paraId="30712A81" w14:textId="0C244CDB" w:rsidR="00B66736" w:rsidRDefault="0075764C" w:rsidP="00B66736">
                            <w:pPr>
                              <w:rPr>
                                <w:sz w:val="20"/>
                                <w:szCs w:val="20"/>
                              </w:rPr>
                            </w:pPr>
                            <w:r>
                              <w:rPr>
                                <w:sz w:val="20"/>
                                <w:szCs w:val="20"/>
                              </w:rPr>
                              <w:t>15</w:t>
                            </w:r>
                            <w:r w:rsidR="00B66736" w:rsidRPr="00611A87">
                              <w:rPr>
                                <w:sz w:val="20"/>
                                <w:szCs w:val="20"/>
                              </w:rPr>
                              <w:t>.</w:t>
                            </w:r>
                            <w:r w:rsidR="00D506DC" w:rsidRPr="00611A87">
                              <w:rPr>
                                <w:sz w:val="20"/>
                                <w:szCs w:val="20"/>
                              </w:rPr>
                              <w:t>1</w:t>
                            </w:r>
                            <w:r w:rsidR="002F3B1B">
                              <w:rPr>
                                <w:sz w:val="20"/>
                                <w:szCs w:val="20"/>
                              </w:rPr>
                              <w:t>2</w:t>
                            </w:r>
                            <w:r w:rsidR="00B66736" w:rsidRPr="00611A87">
                              <w:rPr>
                                <w:sz w:val="20"/>
                                <w:szCs w:val="20"/>
                              </w:rPr>
                              <w:t>.</w:t>
                            </w:r>
                            <w:r w:rsidR="00E447D7" w:rsidRPr="00611A87">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8A877BB" id="_x0000_t202" coordsize="21600,21600" o:spt="202" path="m,l,21600r21600,l21600,xe">
                <v:stroke joinstyle="miter"/>
                <v:path gradientshapeok="t" o:connecttype="rect"/>
              </v:shapetype>
              <v:shape id="Tekstiväli 2" o:spid="_x0000_s1026" type="#_x0000_t202" style="position:absolute;margin-left:301.95pt;margin-top:3.8pt;width:167.4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fillcolor="window" strokecolor="window" strokeweight=".5pt">
                <v:textbox>
                  <w:txbxContent>
                    <w:p w14:paraId="6ED304EF" w14:textId="77777777" w:rsidR="00B66736" w:rsidRDefault="00B66736" w:rsidP="00B66736">
                      <w:pPr>
                        <w:rPr>
                          <w:b/>
                          <w:sz w:val="20"/>
                          <w:szCs w:val="20"/>
                        </w:rPr>
                      </w:pPr>
                      <w:r>
                        <w:rPr>
                          <w:b/>
                          <w:sz w:val="20"/>
                          <w:szCs w:val="20"/>
                        </w:rPr>
                        <w:t>KAVAND</w:t>
                      </w:r>
                    </w:p>
                    <w:p w14:paraId="30712A81" w14:textId="0C244CDB" w:rsidR="00B66736" w:rsidRDefault="0075764C" w:rsidP="00B66736">
                      <w:pPr>
                        <w:rPr>
                          <w:sz w:val="20"/>
                          <w:szCs w:val="20"/>
                        </w:rPr>
                      </w:pPr>
                      <w:r>
                        <w:rPr>
                          <w:sz w:val="20"/>
                          <w:szCs w:val="20"/>
                        </w:rPr>
                        <w:t>15</w:t>
                      </w:r>
                      <w:r w:rsidR="00B66736" w:rsidRPr="00611A87">
                        <w:rPr>
                          <w:sz w:val="20"/>
                          <w:szCs w:val="20"/>
                        </w:rPr>
                        <w:t>.</w:t>
                      </w:r>
                      <w:r w:rsidR="00D506DC" w:rsidRPr="00611A87">
                        <w:rPr>
                          <w:sz w:val="20"/>
                          <w:szCs w:val="20"/>
                        </w:rPr>
                        <w:t>1</w:t>
                      </w:r>
                      <w:r w:rsidR="002F3B1B">
                        <w:rPr>
                          <w:sz w:val="20"/>
                          <w:szCs w:val="20"/>
                        </w:rPr>
                        <w:t>2</w:t>
                      </w:r>
                      <w:r w:rsidR="00B66736" w:rsidRPr="00611A87">
                        <w:rPr>
                          <w:sz w:val="20"/>
                          <w:szCs w:val="20"/>
                        </w:rPr>
                        <w:t>.</w:t>
                      </w:r>
                      <w:r w:rsidR="00E447D7" w:rsidRPr="00611A87">
                        <w:rPr>
                          <w:sz w:val="20"/>
                          <w:szCs w:val="20"/>
                        </w:rPr>
                        <w:t>2025</w:t>
                      </w:r>
                    </w:p>
                  </w:txbxContent>
                </v:textbox>
              </v:shape>
            </w:pict>
          </mc:Fallback>
        </mc:AlternateContent>
      </w:r>
    </w:p>
    <w:p w14:paraId="73978C7B" w14:textId="77777777" w:rsidR="00B66736" w:rsidRDefault="00B66736" w:rsidP="00B66736">
      <w:pPr>
        <w:rPr>
          <w:b/>
          <w:bCs/>
        </w:rPr>
      </w:pPr>
    </w:p>
    <w:p w14:paraId="17F52FD7" w14:textId="77777777" w:rsidR="00B66736" w:rsidRDefault="00B66736" w:rsidP="00B66736">
      <w:pPr>
        <w:rPr>
          <w:b/>
          <w:bCs/>
        </w:rPr>
      </w:pPr>
    </w:p>
    <w:p w14:paraId="343906F9" w14:textId="2FE0583D" w:rsidR="00B66736" w:rsidRPr="00A7710A" w:rsidRDefault="00E447D7" w:rsidP="00B66736">
      <w:pPr>
        <w:jc w:val="center"/>
        <w:rPr>
          <w:b/>
          <w:bCs/>
          <w:sz w:val="32"/>
          <w:szCs w:val="32"/>
        </w:rPr>
      </w:pPr>
      <w:r w:rsidRPr="072EFDDD">
        <w:rPr>
          <w:b/>
          <w:bCs/>
          <w:sz w:val="32"/>
          <w:szCs w:val="32"/>
        </w:rPr>
        <w:t>Alkoholi</w:t>
      </w:r>
      <w:r w:rsidR="00B66736" w:rsidRPr="072EFDDD">
        <w:rPr>
          <w:b/>
          <w:bCs/>
          <w:sz w:val="32"/>
          <w:szCs w:val="32"/>
        </w:rPr>
        <w:t>seaduse</w:t>
      </w:r>
      <w:r w:rsidR="00B5401B" w:rsidRPr="072EFDDD">
        <w:rPr>
          <w:b/>
          <w:bCs/>
          <w:sz w:val="32"/>
          <w:szCs w:val="32"/>
        </w:rPr>
        <w:t xml:space="preserve">, </w:t>
      </w:r>
      <w:bookmarkStart w:id="0" w:name="_Hlk207724729"/>
      <w:bookmarkStart w:id="1" w:name="_Hlk210056804"/>
      <w:r w:rsidR="00F2363A" w:rsidRPr="072EFDDD">
        <w:rPr>
          <w:b/>
          <w:bCs/>
          <w:sz w:val="32"/>
          <w:szCs w:val="32"/>
        </w:rPr>
        <w:t xml:space="preserve">alkoholi-, tubaka-, kütuse- ja elektriaktsiisi seaduse ning </w:t>
      </w:r>
      <w:r w:rsidR="00B5401B" w:rsidRPr="072EFDDD">
        <w:rPr>
          <w:b/>
          <w:bCs/>
          <w:sz w:val="32"/>
          <w:szCs w:val="32"/>
        </w:rPr>
        <w:t xml:space="preserve">riigilõivuseaduse </w:t>
      </w:r>
      <w:bookmarkEnd w:id="0"/>
      <w:r w:rsidRPr="072EFDDD">
        <w:rPr>
          <w:b/>
          <w:bCs/>
          <w:sz w:val="32"/>
          <w:szCs w:val="32"/>
        </w:rPr>
        <w:t xml:space="preserve">muutmise seaduse </w:t>
      </w:r>
      <w:bookmarkEnd w:id="1"/>
      <w:r w:rsidRPr="072EFDDD">
        <w:rPr>
          <w:b/>
          <w:bCs/>
          <w:sz w:val="32"/>
          <w:szCs w:val="32"/>
        </w:rPr>
        <w:t>eelnõu</w:t>
      </w:r>
      <w:r w:rsidR="00B66736" w:rsidRPr="072EFDDD">
        <w:rPr>
          <w:b/>
          <w:bCs/>
          <w:sz w:val="32"/>
          <w:szCs w:val="32"/>
        </w:rPr>
        <w:t xml:space="preserve"> </w:t>
      </w:r>
      <w:commentRangeStart w:id="2"/>
      <w:r w:rsidR="00B66736" w:rsidRPr="072EFDDD">
        <w:rPr>
          <w:b/>
          <w:bCs/>
          <w:sz w:val="32"/>
          <w:szCs w:val="32"/>
        </w:rPr>
        <w:t>seletuskiri</w:t>
      </w:r>
      <w:commentRangeEnd w:id="2"/>
      <w:r>
        <w:commentReference w:id="2"/>
      </w:r>
    </w:p>
    <w:p w14:paraId="0ACD5D52" w14:textId="77777777" w:rsidR="00B66736" w:rsidRDefault="00B66736" w:rsidP="00B66736">
      <w:pPr>
        <w:rPr>
          <w:b/>
          <w:bCs/>
        </w:rPr>
      </w:pPr>
    </w:p>
    <w:p w14:paraId="0381C49F" w14:textId="77777777" w:rsidR="00B66736" w:rsidRDefault="00B66736" w:rsidP="00B66736">
      <w:pPr>
        <w:rPr>
          <w:b/>
          <w:bCs/>
        </w:rPr>
      </w:pPr>
      <w:r w:rsidRPr="002D6483">
        <w:rPr>
          <w:b/>
          <w:bCs/>
        </w:rPr>
        <w:t>1. Sissejuhatus</w:t>
      </w:r>
    </w:p>
    <w:p w14:paraId="2258BF2E" w14:textId="77777777" w:rsidR="007832F2" w:rsidRDefault="007832F2" w:rsidP="00B66736">
      <w:pPr>
        <w:rPr>
          <w:b/>
          <w:bCs/>
        </w:rPr>
      </w:pPr>
    </w:p>
    <w:p w14:paraId="2460B339" w14:textId="2B1A1384" w:rsidR="00B66736" w:rsidRPr="002803B6" w:rsidRDefault="007832F2" w:rsidP="007832F2">
      <w:pPr>
        <w:pStyle w:val="Loendilik"/>
        <w:numPr>
          <w:ilvl w:val="1"/>
          <w:numId w:val="2"/>
        </w:numPr>
        <w:rPr>
          <w:rFonts w:ascii="Times New Roman" w:hAnsi="Times New Roman" w:cs="Times New Roman"/>
          <w:b/>
          <w:bCs/>
          <w:sz w:val="24"/>
          <w:szCs w:val="24"/>
        </w:rPr>
      </w:pPr>
      <w:bookmarkStart w:id="3" w:name="_Hlk210044815"/>
      <w:r w:rsidRPr="002803B6">
        <w:rPr>
          <w:rFonts w:ascii="Times New Roman" w:hAnsi="Times New Roman" w:cs="Times New Roman"/>
          <w:b/>
          <w:bCs/>
          <w:sz w:val="24"/>
          <w:szCs w:val="24"/>
        </w:rPr>
        <w:t>Sisukokkuvõte</w:t>
      </w:r>
    </w:p>
    <w:p w14:paraId="45DEA74E" w14:textId="234851D0" w:rsidR="00F46F6E" w:rsidRDefault="00FE5EF1" w:rsidP="00F46F6E">
      <w:pPr>
        <w:jc w:val="both"/>
      </w:pPr>
      <w:r>
        <w:t xml:space="preserve">Alkoholiseaduse, </w:t>
      </w:r>
      <w:r w:rsidR="00787B0D">
        <w:t xml:space="preserve">alkoholi-, tubaka-, kütuse- ja elektriaktsiisi </w:t>
      </w:r>
      <w:r w:rsidR="00945894">
        <w:t xml:space="preserve">seaduse </w:t>
      </w:r>
      <w:r w:rsidR="00787B0D">
        <w:t xml:space="preserve">ning </w:t>
      </w:r>
      <w:r>
        <w:t xml:space="preserve">riigilõivuseaduse muutmise seaduse eelnõu (edaspidi </w:t>
      </w:r>
      <w:r w:rsidRPr="450E7216">
        <w:rPr>
          <w:i/>
          <w:iCs/>
        </w:rPr>
        <w:t>eelnõu</w:t>
      </w:r>
      <w:r>
        <w:t xml:space="preserve">) </w:t>
      </w:r>
      <w:commentRangeStart w:id="4"/>
      <w:r>
        <w:t>eesmärk on lõpetad</w:t>
      </w:r>
      <w:ins w:id="5" w:author="Maarja-Liis Lall - JUSTDIGI" w:date="2026-01-04T19:29:00Z">
        <w:r w:rsidR="0B03794E">
          <w:t>Riiklik</w:t>
        </w:r>
      </w:ins>
      <w:r>
        <w:t xml:space="preserve">a riikliku alkoholiregistri (AR) tegevus ning vähendada </w:t>
      </w:r>
      <w:r w:rsidR="00945894">
        <w:t>sellega</w:t>
      </w:r>
      <w:r w:rsidR="001129F5">
        <w:t xml:space="preserve"> alkoholi käitlejate</w:t>
      </w:r>
      <w:r w:rsidR="00945894">
        <w:t xml:space="preserve"> </w:t>
      </w:r>
      <w:r>
        <w:t>halduskoormust</w:t>
      </w:r>
      <w:commentRangeEnd w:id="4"/>
      <w:r w:rsidR="00CE0F37">
        <w:rPr>
          <w:rStyle w:val="Kommentaariviide"/>
        </w:rPr>
        <w:commentReference w:id="4"/>
      </w:r>
      <w:r>
        <w:t>.</w:t>
      </w:r>
      <w:r w:rsidR="00E62751">
        <w:t xml:space="preserve"> AR</w:t>
      </w:r>
      <w:r w:rsidR="00695E3B">
        <w:t>-i</w:t>
      </w:r>
      <w:r w:rsidR="00E62751">
        <w:t xml:space="preserve"> kaotamine on üks bürokraatia vähendamise ettepanekutest, mis esitati peaministri ettevõtjate nõukojale</w:t>
      </w:r>
      <w:r w:rsidR="00034DDB">
        <w:t>.</w:t>
      </w:r>
      <w:r w:rsidR="00E62751">
        <w:t xml:space="preserve"> </w:t>
      </w:r>
      <w:r w:rsidR="00945894">
        <w:t xml:space="preserve">Otsus kaotada AR võeti vastu </w:t>
      </w:r>
      <w:r w:rsidR="00E62751">
        <w:t>Vabariigi Valitsuse</w:t>
      </w:r>
      <w:r w:rsidR="008E6221">
        <w:t xml:space="preserve"> 8. mai 2025.</w:t>
      </w:r>
      <w:r w:rsidR="00945894">
        <w:t xml:space="preserve"> </w:t>
      </w:r>
      <w:r w:rsidR="008E6221">
        <w:t>a</w:t>
      </w:r>
      <w:r w:rsidR="00890F7E">
        <w:t>asta</w:t>
      </w:r>
      <w:r w:rsidR="00E62751">
        <w:t xml:space="preserve"> majanduskabineti nõupidamise istungil.</w:t>
      </w:r>
    </w:p>
    <w:p w14:paraId="7411457B" w14:textId="77777777" w:rsidR="00836D45" w:rsidRDefault="00836D45" w:rsidP="00B92362">
      <w:pPr>
        <w:jc w:val="both"/>
      </w:pPr>
    </w:p>
    <w:p w14:paraId="2E23F216" w14:textId="7B37C6AB" w:rsidR="00F46F6E" w:rsidRPr="00F46F6E" w:rsidRDefault="00731952" w:rsidP="00F46F6E">
      <w:pPr>
        <w:jc w:val="both"/>
        <w:rPr>
          <w:strike/>
        </w:rPr>
      </w:pPr>
      <w:r>
        <w:t xml:space="preserve">Seoses </w:t>
      </w:r>
      <w:proofErr w:type="spellStart"/>
      <w:r>
        <w:t>AR-i</w:t>
      </w:r>
      <w:proofErr w:type="spellEnd"/>
      <w:r>
        <w:t xml:space="preserve"> kaotamisega tunnistatakse a</w:t>
      </w:r>
      <w:r w:rsidR="00FE5EF1" w:rsidRPr="00FE5EF1">
        <w:t>lkoholiseaduses</w:t>
      </w:r>
      <w:r w:rsidR="00B67328">
        <w:t xml:space="preserve"> (</w:t>
      </w:r>
      <w:r w:rsidR="00B67328" w:rsidRPr="00421B65">
        <w:t>AS</w:t>
      </w:r>
      <w:r w:rsidR="00B67328">
        <w:t>)</w:t>
      </w:r>
      <w:r w:rsidR="00FE5EF1" w:rsidRPr="00FE5EF1">
        <w:t xml:space="preserve">, alkoholi-, tubaka-, kütuse- ja elektriaktsiisi seaduses </w:t>
      </w:r>
      <w:r w:rsidR="00ED7132">
        <w:t>(</w:t>
      </w:r>
      <w:r w:rsidR="00ED7132" w:rsidRPr="00421B65">
        <w:t>ATKEAS</w:t>
      </w:r>
      <w:r w:rsidR="00ED7132">
        <w:t xml:space="preserve">) </w:t>
      </w:r>
      <w:r w:rsidR="00000B05">
        <w:t xml:space="preserve">ning </w:t>
      </w:r>
      <w:r w:rsidR="00000B05" w:rsidRPr="00FE5EF1">
        <w:t xml:space="preserve">riigilõivuseaduses </w:t>
      </w:r>
      <w:r w:rsidR="00000B05">
        <w:t>(</w:t>
      </w:r>
      <w:r w:rsidR="00000B05" w:rsidRPr="00421B65">
        <w:t>RLS</w:t>
      </w:r>
      <w:r w:rsidR="00000B05">
        <w:t xml:space="preserve">) </w:t>
      </w:r>
      <w:r w:rsidR="00FE5EF1" w:rsidRPr="00FE5EF1">
        <w:t xml:space="preserve">kehtetuks kõik </w:t>
      </w:r>
      <w:proofErr w:type="spellStart"/>
      <w:r w:rsidR="00FE5EF1" w:rsidRPr="00FE5EF1">
        <w:t>AR-i</w:t>
      </w:r>
      <w:proofErr w:type="spellEnd"/>
      <w:r w:rsidR="00FE5EF1" w:rsidRPr="00FE5EF1">
        <w:t xml:space="preserve"> toimimisega seotud sätted. </w:t>
      </w:r>
      <w:r w:rsidR="00C52547">
        <w:t>Kavandatud m</w:t>
      </w:r>
      <w:r w:rsidR="00C52547" w:rsidRPr="00FE5EF1">
        <w:t>uudatus</w:t>
      </w:r>
      <w:r w:rsidR="00C52547">
        <w:t xml:space="preserve">e </w:t>
      </w:r>
      <w:commentRangeStart w:id="6"/>
      <w:r w:rsidR="00C52547">
        <w:t>tulemusena vabaneb</w:t>
      </w:r>
      <w:r w:rsidR="00C52547" w:rsidRPr="00E63C78">
        <w:t xml:space="preserve"> ressurss, mis praegu läheb</w:t>
      </w:r>
      <w:r w:rsidR="00C52547" w:rsidRPr="00FE5EF1">
        <w:t xml:space="preserve"> </w:t>
      </w:r>
      <w:proofErr w:type="spellStart"/>
      <w:r w:rsidR="00C52547" w:rsidRPr="00FE5EF1">
        <w:t>AR-i</w:t>
      </w:r>
      <w:proofErr w:type="spellEnd"/>
      <w:r w:rsidR="00C52547" w:rsidRPr="00FE5EF1">
        <w:t xml:space="preserve"> </w:t>
      </w:r>
      <w:r w:rsidR="00C52547">
        <w:t>ülalpidamiseks</w:t>
      </w:r>
      <w:r w:rsidR="00C74BC9">
        <w:t xml:space="preserve"> (86 200 eurot)</w:t>
      </w:r>
      <w:r w:rsidR="00C52547">
        <w:t>.</w:t>
      </w:r>
      <w:r w:rsidR="00695E3B">
        <w:t xml:space="preserve"> </w:t>
      </w:r>
      <w:r w:rsidR="00214D83">
        <w:t>P</w:t>
      </w:r>
      <w:r w:rsidR="00214D83" w:rsidRPr="00715B21">
        <w:t>ersonalikulu</w:t>
      </w:r>
      <w:commentRangeEnd w:id="6"/>
      <w:r w:rsidR="00F7657E">
        <w:rPr>
          <w:rStyle w:val="Kommentaariviide"/>
        </w:rPr>
        <w:commentReference w:id="6"/>
      </w:r>
      <w:r w:rsidR="00214D83" w:rsidRPr="00715B21">
        <w:t xml:space="preserve"> on võimalik </w:t>
      </w:r>
      <w:r w:rsidR="00214D83">
        <w:t xml:space="preserve">edaspidi </w:t>
      </w:r>
      <w:r w:rsidR="00214D83" w:rsidRPr="00715B21">
        <w:t xml:space="preserve">suunata </w:t>
      </w:r>
      <w:r w:rsidR="00214D83">
        <w:t>teistesse</w:t>
      </w:r>
      <w:r w:rsidR="00214D83" w:rsidRPr="00715B21">
        <w:t xml:space="preserve"> järelevalve</w:t>
      </w:r>
      <w:r w:rsidR="00214D83">
        <w:t xml:space="preserve"> tegevustesse ning </w:t>
      </w:r>
      <w:proofErr w:type="spellStart"/>
      <w:r w:rsidR="00214D83" w:rsidRPr="00715B21">
        <w:t>AR-i</w:t>
      </w:r>
      <w:proofErr w:type="spellEnd"/>
      <w:r w:rsidR="00214D83" w:rsidRPr="00715B21">
        <w:t xml:space="preserve"> sulgemise ja andmete arhiveerimise kulutused </w:t>
      </w:r>
      <w:r w:rsidR="00214D83">
        <w:t xml:space="preserve">saab katta </w:t>
      </w:r>
      <w:r w:rsidR="00214D83" w:rsidRPr="00715B21">
        <w:t xml:space="preserve">seniste </w:t>
      </w:r>
      <w:proofErr w:type="spellStart"/>
      <w:r w:rsidR="00214D83" w:rsidRPr="00715B21">
        <w:t>AR-i</w:t>
      </w:r>
      <w:proofErr w:type="spellEnd"/>
      <w:r w:rsidR="00214D83" w:rsidRPr="00715B21">
        <w:t xml:space="preserve"> tehnilise haldamisega seotud ressursside</w:t>
      </w:r>
      <w:r w:rsidR="00214D83">
        <w:t xml:space="preserve"> arvelt</w:t>
      </w:r>
      <w:r w:rsidR="00214D83" w:rsidRPr="00715B21">
        <w:t xml:space="preserve">, mistõttu puudub vajadus näha </w:t>
      </w:r>
      <w:proofErr w:type="spellStart"/>
      <w:r w:rsidR="00CD7511" w:rsidRPr="00715B21">
        <w:t>AR-i</w:t>
      </w:r>
      <w:proofErr w:type="spellEnd"/>
      <w:r w:rsidR="00CD7511" w:rsidRPr="00715B21">
        <w:t xml:space="preserve"> sulgemisega seotud toiminguteks </w:t>
      </w:r>
      <w:r w:rsidR="00CD7511">
        <w:t xml:space="preserve">ette lisavahendeid </w:t>
      </w:r>
      <w:r w:rsidR="00214D83" w:rsidRPr="00715B21">
        <w:t>riigieelarve</w:t>
      </w:r>
      <w:r w:rsidR="00CD7511">
        <w:t>st</w:t>
      </w:r>
      <w:r w:rsidR="00214D83" w:rsidRPr="00715B21">
        <w:t>.</w:t>
      </w:r>
      <w:r w:rsidR="00214D83">
        <w:t xml:space="preserve"> Samas jääb </w:t>
      </w:r>
      <w:r w:rsidR="00CD7511">
        <w:t xml:space="preserve">edaspidi </w:t>
      </w:r>
      <w:r w:rsidR="00214D83">
        <w:t xml:space="preserve">riigieelarvesse laekumata </w:t>
      </w:r>
      <w:proofErr w:type="spellStart"/>
      <w:r w:rsidR="00214D83">
        <w:t>AR</w:t>
      </w:r>
      <w:r w:rsidR="00CD7511">
        <w:t>-i</w:t>
      </w:r>
      <w:proofErr w:type="spellEnd"/>
      <w:r w:rsidR="00214D83">
        <w:t xml:space="preserve"> kannete tegemiseks tasut</w:t>
      </w:r>
      <w:r w:rsidR="00CD7511">
        <w:t>av</w:t>
      </w:r>
      <w:r w:rsidR="00214D83">
        <w:t xml:space="preserve"> riigilõiv</w:t>
      </w:r>
      <w:r w:rsidR="00C74BC9">
        <w:t>, mis 2024. aasta andmetel oli 114 218 eurot</w:t>
      </w:r>
      <w:r w:rsidR="00214D83">
        <w:t>.</w:t>
      </w:r>
    </w:p>
    <w:p w14:paraId="4096AB79" w14:textId="77777777" w:rsidR="00C52547" w:rsidRPr="00FE5EF1" w:rsidRDefault="00C52547" w:rsidP="00C52547"/>
    <w:p w14:paraId="4771A5FE" w14:textId="05D6FD03" w:rsidR="00930A9F" w:rsidRDefault="00C52547" w:rsidP="009D142C">
      <w:pPr>
        <w:jc w:val="both"/>
      </w:pPr>
      <w:r w:rsidRPr="00FE5EF1">
        <w:t xml:space="preserve">Ettevõtjad peavad kõikide </w:t>
      </w:r>
      <w:proofErr w:type="spellStart"/>
      <w:r w:rsidRPr="00FE5EF1">
        <w:t>AR-i</w:t>
      </w:r>
      <w:proofErr w:type="spellEnd"/>
      <w:r w:rsidRPr="00FE5EF1">
        <w:t xml:space="preserve"> kannete puhul tasuma riigilõivu ning kande tegemiseks esitama koos taotlusega laborikatse protokolli, etiketi näidise, tollideklaratsiooni </w:t>
      </w:r>
      <w:r w:rsidR="00CD7511">
        <w:t>ja muud</w:t>
      </w:r>
      <w:r w:rsidR="00CD7511" w:rsidRPr="00FE5EF1">
        <w:t xml:space="preserve"> </w:t>
      </w:r>
      <w:r w:rsidRPr="00FE5EF1">
        <w:t>dokumen</w:t>
      </w:r>
      <w:r w:rsidR="00CD7511">
        <w:t>did</w:t>
      </w:r>
      <w:r>
        <w:t>.</w:t>
      </w:r>
      <w:r w:rsidRPr="00FE5EF1">
        <w:t xml:space="preserve"> </w:t>
      </w:r>
      <w:r w:rsidR="00C74BC9">
        <w:t xml:space="preserve">2024. aasta andmetel võisid uue registrikandega kaasnevad kulud ettevõtjale olla arvestuslikult vahemikus 3236–15 192 eurot. </w:t>
      </w:r>
      <w:proofErr w:type="spellStart"/>
      <w:r w:rsidRPr="00FE5EF1">
        <w:t>AR-i</w:t>
      </w:r>
      <w:proofErr w:type="spellEnd"/>
      <w:r w:rsidRPr="00FE5EF1">
        <w:t xml:space="preserve"> kaotami</w:t>
      </w:r>
      <w:r w:rsidR="00CD7511">
        <w:t>sega</w:t>
      </w:r>
      <w:r w:rsidRPr="00FE5EF1">
        <w:t xml:space="preserve"> </w:t>
      </w:r>
      <w:r w:rsidR="00CD7511">
        <w:t>kaasneb ettevõtjatele</w:t>
      </w:r>
      <w:r w:rsidR="00CD7511" w:rsidRPr="00FE5EF1">
        <w:t xml:space="preserve"> </w:t>
      </w:r>
      <w:r w:rsidRPr="00FE5EF1">
        <w:t>ajali</w:t>
      </w:r>
      <w:r w:rsidR="00CD7511">
        <w:t>ne</w:t>
      </w:r>
      <w:r w:rsidRPr="00FE5EF1">
        <w:t xml:space="preserve"> ja rahali</w:t>
      </w:r>
      <w:r w:rsidR="00CD7511">
        <w:t>ne</w:t>
      </w:r>
      <w:r w:rsidRPr="00FE5EF1">
        <w:t xml:space="preserve"> kokkuhoi</w:t>
      </w:r>
      <w:r w:rsidR="00CD7511">
        <w:t>d</w:t>
      </w:r>
      <w:r w:rsidR="00C55CB9">
        <w:t xml:space="preserve"> registrikande</w:t>
      </w:r>
      <w:r w:rsidR="00CD7511">
        <w:t xml:space="preserve"> tegemise</w:t>
      </w:r>
      <w:r w:rsidR="00C55CB9">
        <w:t xml:space="preserve"> taotlemise </w:t>
      </w:r>
      <w:r w:rsidR="00CD7511">
        <w:t>arvelt</w:t>
      </w:r>
      <w:r w:rsidRPr="00FE5EF1">
        <w:t xml:space="preserve">, lisaks annab see võimaluse uusi tooteid kiiremini ning väiksemate kuludega </w:t>
      </w:r>
      <w:r>
        <w:t>turule viia</w:t>
      </w:r>
      <w:r w:rsidRPr="00FE5EF1">
        <w:t>.</w:t>
      </w:r>
    </w:p>
    <w:p w14:paraId="57CD0951" w14:textId="77777777" w:rsidR="00F31B02" w:rsidRDefault="00F31B02" w:rsidP="009D142C">
      <w:pPr>
        <w:jc w:val="both"/>
      </w:pPr>
    </w:p>
    <w:p w14:paraId="317943EF" w14:textId="05BD7AA3" w:rsidR="00F31B02" w:rsidRDefault="00432550" w:rsidP="00F31B02">
      <w:pPr>
        <w:jc w:val="both"/>
      </w:pPr>
      <w:r w:rsidRPr="001129F5">
        <w:t>AR likvideeritaks</w:t>
      </w:r>
      <w:r w:rsidR="009C2447" w:rsidRPr="001129F5">
        <w:t>e</w:t>
      </w:r>
      <w:r w:rsidRPr="001129F5">
        <w:t xml:space="preserve"> 1. juuli</w:t>
      </w:r>
      <w:r w:rsidR="009C2447" w:rsidRPr="001129F5">
        <w:t>l</w:t>
      </w:r>
      <w:r w:rsidRPr="001129F5">
        <w:t xml:space="preserve"> 2026. aastal </w:t>
      </w:r>
      <w:r w:rsidR="0089013D" w:rsidRPr="001129F5">
        <w:t xml:space="preserve">ja </w:t>
      </w:r>
      <w:proofErr w:type="spellStart"/>
      <w:r w:rsidR="0089013D" w:rsidRPr="001129F5">
        <w:t>AR-i</w:t>
      </w:r>
      <w:proofErr w:type="spellEnd"/>
      <w:r w:rsidR="0089013D" w:rsidRPr="001129F5">
        <w:t xml:space="preserve"> andmed </w:t>
      </w:r>
      <w:r w:rsidR="001129F5" w:rsidRPr="001129F5">
        <w:t xml:space="preserve">ja registritoimikud </w:t>
      </w:r>
      <w:r w:rsidR="00FC6A7B" w:rsidRPr="001129F5">
        <w:t xml:space="preserve">kantakse </w:t>
      </w:r>
      <w:r w:rsidR="00461F68">
        <w:t xml:space="preserve">PTA </w:t>
      </w:r>
      <w:r w:rsidR="00FC6A7B" w:rsidRPr="001129F5">
        <w:t>arhiivi</w:t>
      </w:r>
      <w:r w:rsidR="001129F5" w:rsidRPr="001129F5">
        <w:rPr>
          <w:bCs/>
        </w:rPr>
        <w:t>, kus</w:t>
      </w:r>
      <w:r w:rsidR="001129F5" w:rsidRPr="0002332E">
        <w:rPr>
          <w:bCs/>
        </w:rPr>
        <w:t xml:space="preserve"> neid säilitatakse kümme aastat registriandmete kehtetuks tunnistamisest arvates. </w:t>
      </w:r>
      <w:commentRangeStart w:id="7"/>
      <w:r w:rsidR="00C54E65">
        <w:rPr>
          <w:bCs/>
        </w:rPr>
        <w:t>Arhi</w:t>
      </w:r>
      <w:r w:rsidR="0018030E">
        <w:rPr>
          <w:bCs/>
        </w:rPr>
        <w:t>veeritud</w:t>
      </w:r>
      <w:r w:rsidR="00C54E65">
        <w:rPr>
          <w:bCs/>
        </w:rPr>
        <w:t xml:space="preserve"> </w:t>
      </w:r>
      <w:r w:rsidR="008C5863">
        <w:rPr>
          <w:bCs/>
        </w:rPr>
        <w:t>ava</w:t>
      </w:r>
      <w:r w:rsidR="00461F68">
        <w:rPr>
          <w:bCs/>
        </w:rPr>
        <w:t>andmetele</w:t>
      </w:r>
      <w:r w:rsidR="00C54E65">
        <w:rPr>
          <w:bCs/>
        </w:rPr>
        <w:t xml:space="preserve"> pääseb ligi </w:t>
      </w:r>
      <w:r w:rsidR="0018030E">
        <w:rPr>
          <w:bCs/>
        </w:rPr>
        <w:t>Andmete teabevärava</w:t>
      </w:r>
      <w:r w:rsidR="00C54E65">
        <w:rPr>
          <w:bCs/>
        </w:rPr>
        <w:t xml:space="preserve"> kaudu</w:t>
      </w:r>
      <w:r w:rsidR="00461F68">
        <w:rPr>
          <w:bCs/>
        </w:rPr>
        <w:t>.</w:t>
      </w:r>
      <w:r w:rsidR="00C54E65">
        <w:rPr>
          <w:bCs/>
        </w:rPr>
        <w:t xml:space="preserve"> </w:t>
      </w:r>
      <w:r w:rsidR="00461F68">
        <w:rPr>
          <w:bCs/>
        </w:rPr>
        <w:t>A</w:t>
      </w:r>
      <w:r w:rsidR="00C54E65" w:rsidRPr="0002332E">
        <w:rPr>
          <w:bCs/>
        </w:rPr>
        <w:t xml:space="preserve">rhiivi kantud </w:t>
      </w:r>
      <w:r w:rsidR="00C54E65">
        <w:rPr>
          <w:bCs/>
        </w:rPr>
        <w:t xml:space="preserve">mitteavalikele </w:t>
      </w:r>
      <w:r w:rsidR="00461F68">
        <w:rPr>
          <w:bCs/>
        </w:rPr>
        <w:t>dokumentidele</w:t>
      </w:r>
      <w:r w:rsidR="00C54E65" w:rsidRPr="0002332E">
        <w:rPr>
          <w:bCs/>
        </w:rPr>
        <w:t xml:space="preserve"> </w:t>
      </w:r>
      <w:r w:rsidR="00461F68">
        <w:rPr>
          <w:bCs/>
        </w:rPr>
        <w:t xml:space="preserve">(veini liikumise aruanded, toote- ja etiketinäidised) </w:t>
      </w:r>
      <w:r w:rsidR="00C54E65" w:rsidRPr="0002332E">
        <w:rPr>
          <w:bCs/>
        </w:rPr>
        <w:t>tagab registripidaja juurdepääsu õigustatud huvi korral</w:t>
      </w:r>
      <w:r w:rsidR="00461F68">
        <w:rPr>
          <w:bCs/>
        </w:rPr>
        <w:t xml:space="preserve"> päringute alusel</w:t>
      </w:r>
      <w:r w:rsidR="00C54E65" w:rsidRPr="0002332E">
        <w:rPr>
          <w:bCs/>
        </w:rPr>
        <w:t xml:space="preserve">. </w:t>
      </w:r>
      <w:r w:rsidR="001129F5">
        <w:rPr>
          <w:bCs/>
        </w:rPr>
        <w:t>Pärast s</w:t>
      </w:r>
      <w:r w:rsidR="001129F5" w:rsidRPr="00D23FA9">
        <w:rPr>
          <w:bCs/>
        </w:rPr>
        <w:t>äilitustähtaja möödumis</w:t>
      </w:r>
      <w:r w:rsidR="001129F5">
        <w:rPr>
          <w:bCs/>
        </w:rPr>
        <w:t>t</w:t>
      </w:r>
      <w:r w:rsidR="001129F5" w:rsidRPr="00D23FA9">
        <w:rPr>
          <w:bCs/>
        </w:rPr>
        <w:t xml:space="preserve"> registriandmed kustutatakse</w:t>
      </w:r>
      <w:r w:rsidR="008D16EF">
        <w:rPr>
          <w:bCs/>
        </w:rPr>
        <w:t>.</w:t>
      </w:r>
    </w:p>
    <w:p w14:paraId="5C8846C7" w14:textId="77777777" w:rsidR="00CA6BC7" w:rsidRDefault="00CA6BC7" w:rsidP="009D142C">
      <w:pPr>
        <w:jc w:val="both"/>
      </w:pPr>
    </w:p>
    <w:p w14:paraId="7E511535" w14:textId="5B7BCAC4" w:rsidR="00CA6BC7" w:rsidRDefault="00CA6BC7" w:rsidP="009D142C">
      <w:pPr>
        <w:jc w:val="both"/>
      </w:pPr>
      <w:r>
        <w:t xml:space="preserve">Seoses </w:t>
      </w:r>
      <w:proofErr w:type="spellStart"/>
      <w:r>
        <w:t>AR-i</w:t>
      </w:r>
      <w:proofErr w:type="spellEnd"/>
      <w:r>
        <w:t xml:space="preserve"> kaotamisega puudub edaspidi vajadus säilitada senist volitatud laborite süsteemi. </w:t>
      </w:r>
      <w:r w:rsidRPr="00CA6BC7">
        <w:t xml:space="preserve">Alkoholi käitlejatel on võimalik enesekontrolli raames võetud proovide analüüsimiseks valida endale kõige sobivam teenusepakkuja ning edaspidi puudub neil kohustus kasutada just volitatud labori teenuseid. </w:t>
      </w:r>
      <w:r w:rsidR="00731952">
        <w:t>Põllumajandus- ja Toiduamet (</w:t>
      </w:r>
      <w:r w:rsidRPr="00421B65">
        <w:t>PTA</w:t>
      </w:r>
      <w:r w:rsidR="00731952">
        <w:t>)</w:t>
      </w:r>
      <w:r w:rsidRPr="00CA6BC7">
        <w:t xml:space="preserve">, kes vajab riikliku järelevalve tegemisel võetud proovide analüüsimiseks asjakohast laboriteenuse pakkujat, </w:t>
      </w:r>
      <w:r>
        <w:t xml:space="preserve">volitab </w:t>
      </w:r>
      <w:r w:rsidR="00CD7511">
        <w:t xml:space="preserve">selleks asjakohase </w:t>
      </w:r>
      <w:r>
        <w:t>labori</w:t>
      </w:r>
      <w:r w:rsidR="00CD7511">
        <w:t>, algatades</w:t>
      </w:r>
      <w:r>
        <w:t xml:space="preserve"> l</w:t>
      </w:r>
      <w:r w:rsidRPr="00CA6BC7">
        <w:t>abori volitamiseks haldusmenetluse</w:t>
      </w:r>
      <w:r>
        <w:t xml:space="preserve">, et tagada </w:t>
      </w:r>
      <w:r w:rsidR="00344404">
        <w:t xml:space="preserve">volitamise süsteemi paindlikkus ning eesmärgipärasus. </w:t>
      </w:r>
      <w:commentRangeEnd w:id="7"/>
      <w:r w:rsidR="00FF1876">
        <w:rPr>
          <w:rStyle w:val="Kommentaariviide"/>
        </w:rPr>
        <w:commentReference w:id="7"/>
      </w:r>
    </w:p>
    <w:p w14:paraId="0266AC1C" w14:textId="77777777" w:rsidR="00344404" w:rsidRDefault="00344404" w:rsidP="009D142C">
      <w:pPr>
        <w:jc w:val="both"/>
      </w:pPr>
    </w:p>
    <w:p w14:paraId="36B308E8" w14:textId="6E8D74F0" w:rsidR="009D142C" w:rsidRPr="00A82C12" w:rsidRDefault="00FE5EF1" w:rsidP="009D142C">
      <w:pPr>
        <w:jc w:val="both"/>
        <w:rPr>
          <w:bCs/>
        </w:rPr>
      </w:pPr>
      <w:r w:rsidRPr="006A6E53">
        <w:t xml:space="preserve">Lisaks </w:t>
      </w:r>
      <w:r w:rsidR="00836D45" w:rsidRPr="006A6E53">
        <w:t>tunnistatakse</w:t>
      </w:r>
      <w:r w:rsidR="00836D45">
        <w:t xml:space="preserve"> kehtetuks</w:t>
      </w:r>
      <w:r w:rsidR="00344404">
        <w:t xml:space="preserve"> </w:t>
      </w:r>
      <w:r w:rsidR="00CD7511">
        <w:t xml:space="preserve">kohustus koostada ja esitada </w:t>
      </w:r>
      <w:r w:rsidRPr="00FE5EF1">
        <w:t>veini liikumise aruan</w:t>
      </w:r>
      <w:r w:rsidR="00CD7511">
        <w:t>ne</w:t>
      </w:r>
      <w:r w:rsidR="00D943CD">
        <w:t xml:space="preserve">. </w:t>
      </w:r>
      <w:commentRangeStart w:id="8"/>
      <w:r w:rsidR="00FC3808" w:rsidRPr="00BE54F0">
        <w:t>Euroopa Liidu (</w:t>
      </w:r>
      <w:r w:rsidR="00FC3808" w:rsidRPr="001129F5">
        <w:t>EL</w:t>
      </w:r>
      <w:r w:rsidR="00FC3808" w:rsidRPr="00BE54F0">
        <w:t xml:space="preserve">) </w:t>
      </w:r>
      <w:r w:rsidR="00344404" w:rsidRPr="00D2315E">
        <w:t>v</w:t>
      </w:r>
      <w:r w:rsidR="00344404">
        <w:t xml:space="preserve">ahetult </w:t>
      </w:r>
      <w:r w:rsidR="00032B40">
        <w:t xml:space="preserve">kohalduvatest õigusaktidest tuleneb veini </w:t>
      </w:r>
      <w:proofErr w:type="spellStart"/>
      <w:r w:rsidR="00032B40">
        <w:t>käitlevatele</w:t>
      </w:r>
      <w:proofErr w:type="spellEnd"/>
      <w:r w:rsidR="00032B40">
        <w:t xml:space="preserve"> ettevõt</w:t>
      </w:r>
      <w:r w:rsidR="00CA6BC7">
        <w:t>jatele</w:t>
      </w:r>
      <w:r w:rsidR="00032B40">
        <w:t xml:space="preserve"> kohustus pidada arvestus</w:t>
      </w:r>
      <w:r w:rsidR="00E444FB">
        <w:t>t</w:t>
      </w:r>
      <w:r w:rsidR="00032B40">
        <w:t xml:space="preserve"> ekspordiks, hulgimüügiks </w:t>
      </w:r>
      <w:r w:rsidR="008C2271">
        <w:t xml:space="preserve">ja </w:t>
      </w:r>
      <w:r w:rsidR="00032B40">
        <w:t>jaemüügiks suunatud veini kohta</w:t>
      </w:r>
      <w:r w:rsidR="00E444FB">
        <w:t xml:space="preserve"> ning valdkonna pädevale asutusele</w:t>
      </w:r>
      <w:r w:rsidR="00CD7511">
        <w:t xml:space="preserve">, kelleks Eestis on </w:t>
      </w:r>
      <w:r w:rsidR="00C52547">
        <w:t>PTA</w:t>
      </w:r>
      <w:r w:rsidR="00CD7511">
        <w:t>,</w:t>
      </w:r>
      <w:r w:rsidR="00E444FB">
        <w:t xml:space="preserve"> tuleneb kohustus pidada järelevalvet veini </w:t>
      </w:r>
      <w:proofErr w:type="spellStart"/>
      <w:r w:rsidR="00E444FB">
        <w:t>käitlevate</w:t>
      </w:r>
      <w:proofErr w:type="spellEnd"/>
      <w:r w:rsidR="00E444FB">
        <w:t xml:space="preserve"> </w:t>
      </w:r>
      <w:r w:rsidR="00E444FB">
        <w:lastRenderedPageBreak/>
        <w:t xml:space="preserve">ettevõtete üle. Need õigusaktid ei kohusta ettevõtjaid regulaarselt esitama veini </w:t>
      </w:r>
      <w:r w:rsidR="00120C24">
        <w:t xml:space="preserve">liikumise </w:t>
      </w:r>
      <w:r w:rsidR="00E444FB">
        <w:t>kohta aruandeid pädevale asutusele, mi</w:t>
      </w:r>
      <w:r w:rsidR="00CD7511">
        <w:t>stõttu</w:t>
      </w:r>
      <w:r w:rsidR="00E444FB">
        <w:t xml:space="preserve"> </w:t>
      </w:r>
      <w:r w:rsidR="00CA6BC7">
        <w:t xml:space="preserve">loobutakse </w:t>
      </w:r>
      <w:r w:rsidR="00E444FB">
        <w:t xml:space="preserve">veini liikumise aruande esitamise </w:t>
      </w:r>
      <w:r w:rsidR="00CA6BC7">
        <w:t>nõudest</w:t>
      </w:r>
      <w:commentRangeEnd w:id="8"/>
      <w:r w:rsidR="00A35AE8">
        <w:rPr>
          <w:rStyle w:val="Kommentaariviide"/>
        </w:rPr>
        <w:commentReference w:id="8"/>
      </w:r>
      <w:r w:rsidR="00CA6BC7">
        <w:t xml:space="preserve">, vähendades sellega veini </w:t>
      </w:r>
      <w:proofErr w:type="spellStart"/>
      <w:r w:rsidR="00CA6BC7">
        <w:t>käi</w:t>
      </w:r>
      <w:r w:rsidR="00016CA1">
        <w:t>t</w:t>
      </w:r>
      <w:r w:rsidR="00CA6BC7">
        <w:t>levate</w:t>
      </w:r>
      <w:proofErr w:type="spellEnd"/>
      <w:r w:rsidR="00CA6BC7">
        <w:t xml:space="preserve"> ettevõtjate halduskoormust. </w:t>
      </w:r>
      <w:commentRangeStart w:id="9"/>
      <w:r w:rsidR="006E7BF3" w:rsidRPr="006E7BF3">
        <w:rPr>
          <w:bCs/>
        </w:rPr>
        <w:t>Riigi toidu- ja sööda käitlejate regist</w:t>
      </w:r>
      <w:r w:rsidR="006E7BF3">
        <w:rPr>
          <w:bCs/>
        </w:rPr>
        <w:t>ri</w:t>
      </w:r>
      <w:r w:rsidR="00BC1BE4">
        <w:rPr>
          <w:bCs/>
        </w:rPr>
        <w:t xml:space="preserve"> (</w:t>
      </w:r>
      <w:r w:rsidR="00BC1BE4" w:rsidRPr="00421B65">
        <w:rPr>
          <w:bCs/>
        </w:rPr>
        <w:t>RTSR</w:t>
      </w:r>
      <w:r w:rsidR="00BC1BE4">
        <w:rPr>
          <w:bCs/>
        </w:rPr>
        <w:t>)</w:t>
      </w:r>
      <w:r w:rsidR="006E7BF3">
        <w:rPr>
          <w:bCs/>
        </w:rPr>
        <w:t xml:space="preserve"> andmeid on võimalik kasutada arvestuse pidamiseks nende ettevõtjate üle, </w:t>
      </w:r>
      <w:r w:rsidR="006E7BF3" w:rsidRPr="006E7BF3">
        <w:t>ke</w:t>
      </w:r>
      <w:r w:rsidR="00BC1BE4">
        <w:t xml:space="preserve">llel on eelnimetatud kohustus. </w:t>
      </w:r>
      <w:commentRangeEnd w:id="9"/>
      <w:r w:rsidR="009D7E46">
        <w:rPr>
          <w:rStyle w:val="Kommentaariviide"/>
        </w:rPr>
        <w:commentReference w:id="9"/>
      </w:r>
    </w:p>
    <w:p w14:paraId="65ABE7EF" w14:textId="1361A943" w:rsidR="007832F2" w:rsidRDefault="007832F2" w:rsidP="007832F2"/>
    <w:p w14:paraId="1E618080" w14:textId="129B2F51" w:rsidR="00FE5EF1" w:rsidRPr="00FE5EF1" w:rsidRDefault="00FE5EF1" w:rsidP="00836D45">
      <w:pPr>
        <w:jc w:val="both"/>
      </w:pPr>
      <w:commentRangeStart w:id="10"/>
      <w:r w:rsidRPr="00432550">
        <w:t>Sihtrühmaks on alkoholi käitlejad</w:t>
      </w:r>
      <w:r w:rsidR="00C74BC9">
        <w:t xml:space="preserve"> (üle 500)</w:t>
      </w:r>
      <w:r w:rsidRPr="00432550">
        <w:t>, kes taotlevad alkoholi registrikannet</w:t>
      </w:r>
      <w:r w:rsidR="005204B3" w:rsidRPr="00432550">
        <w:t>,</w:t>
      </w:r>
      <w:r w:rsidRPr="00432550">
        <w:t xml:space="preserve"> </w:t>
      </w:r>
      <w:r w:rsidR="00C52547" w:rsidRPr="00432550">
        <w:t>veini käitlevad</w:t>
      </w:r>
      <w:r w:rsidR="00C52547">
        <w:t xml:space="preserve"> ettevõt</w:t>
      </w:r>
      <w:r w:rsidR="006A6E53">
        <w:t>ja</w:t>
      </w:r>
      <w:r w:rsidR="00C52547">
        <w:t>d</w:t>
      </w:r>
      <w:r w:rsidR="00C74BC9">
        <w:t xml:space="preserve"> (30)</w:t>
      </w:r>
      <w:r w:rsidR="005204B3">
        <w:t>,</w:t>
      </w:r>
      <w:r w:rsidR="00C52547">
        <w:t xml:space="preserve"> </w:t>
      </w:r>
      <w:proofErr w:type="spellStart"/>
      <w:r w:rsidR="00836D45">
        <w:t>AR-i</w:t>
      </w:r>
      <w:proofErr w:type="spellEnd"/>
      <w:r w:rsidRPr="00FE5EF1">
        <w:t xml:space="preserve"> volitatud töötleja ja pädevuse piires riikliku järelevalve teostajad. Kõige suurem </w:t>
      </w:r>
      <w:proofErr w:type="spellStart"/>
      <w:r w:rsidR="00836D45">
        <w:t>AR-i</w:t>
      </w:r>
      <w:proofErr w:type="spellEnd"/>
      <w:r w:rsidRPr="00FE5EF1">
        <w:t xml:space="preserve"> andmete kasutaja on </w:t>
      </w:r>
      <w:r w:rsidRPr="005204B3">
        <w:t>M</w:t>
      </w:r>
      <w:r w:rsidR="00CD7511">
        <w:t>aksu- ja Tolliamet</w:t>
      </w:r>
      <w:r w:rsidR="00353C6C">
        <w:t xml:space="preserve"> (</w:t>
      </w:r>
      <w:r w:rsidR="00353C6C" w:rsidRPr="00421B65">
        <w:t>MTA</w:t>
      </w:r>
      <w:r w:rsidR="00353C6C">
        <w:t>)</w:t>
      </w:r>
      <w:r w:rsidRPr="00FE5EF1">
        <w:t xml:space="preserve">, kes impordib </w:t>
      </w:r>
      <w:proofErr w:type="spellStart"/>
      <w:r w:rsidR="00C93EE6">
        <w:t>AR-ist</w:t>
      </w:r>
      <w:proofErr w:type="spellEnd"/>
      <w:r w:rsidR="00C93EE6" w:rsidRPr="00FE5EF1">
        <w:t xml:space="preserve"> </w:t>
      </w:r>
      <w:r w:rsidRPr="00FE5EF1">
        <w:t>andmeid kange alkoholi kohta maksumärkide infosüsteemi (</w:t>
      </w:r>
      <w:r w:rsidRPr="00421B65">
        <w:t>MAIS</w:t>
      </w:r>
      <w:r w:rsidRPr="00FE5EF1">
        <w:t xml:space="preserve">). MAIS saab x-tee kaudu </w:t>
      </w:r>
      <w:proofErr w:type="spellStart"/>
      <w:r w:rsidR="00E63C78">
        <w:t>AR-ist</w:t>
      </w:r>
      <w:proofErr w:type="spellEnd"/>
      <w:r w:rsidRPr="00FE5EF1">
        <w:t xml:space="preserve"> andmed toote </w:t>
      </w:r>
      <w:r w:rsidR="00890F7E">
        <w:t xml:space="preserve">nimetuse, </w:t>
      </w:r>
      <w:r w:rsidRPr="00FE5EF1">
        <w:t>alkoholisisaldus</w:t>
      </w:r>
      <w:r w:rsidR="00890F7E">
        <w:t>e</w:t>
      </w:r>
      <w:r w:rsidRPr="00FE5EF1">
        <w:t xml:space="preserve"> ja mah</w:t>
      </w:r>
      <w:r w:rsidR="00890F7E">
        <w:t>u kohta</w:t>
      </w:r>
      <w:r w:rsidRPr="00FE5EF1">
        <w:t xml:space="preserve"> ning võrdleb järelevalve käigus registris olevaid andmeid kontrollitava kaubaga. </w:t>
      </w:r>
      <w:commentRangeEnd w:id="10"/>
      <w:r w:rsidR="00A25BFB">
        <w:rPr>
          <w:rStyle w:val="Kommentaariviide"/>
        </w:rPr>
        <w:commentReference w:id="10"/>
      </w:r>
      <w:r w:rsidRPr="00FE5EF1">
        <w:t xml:space="preserve">Erasektorist kasutavad registrit peamiselt kaubandusega tegelevad ettevõtjad, </w:t>
      </w:r>
      <w:r w:rsidR="00C52547">
        <w:t xml:space="preserve">kes registreerivad </w:t>
      </w:r>
      <w:proofErr w:type="spellStart"/>
      <w:r w:rsidR="00C52547">
        <w:t>AR-i</w:t>
      </w:r>
      <w:r w:rsidR="006A6E53">
        <w:t>s</w:t>
      </w:r>
      <w:proofErr w:type="spellEnd"/>
      <w:r w:rsidR="00C52547">
        <w:t xml:space="preserve"> enda toodetud või </w:t>
      </w:r>
      <w:r w:rsidR="00C309E3">
        <w:t xml:space="preserve">teisest riigist Eestisse toimetatud </w:t>
      </w:r>
      <w:r w:rsidR="00C52547">
        <w:t>alkohoolseid jooke enne nende turule toomist ning pikendavad var</w:t>
      </w:r>
      <w:r w:rsidR="00890F7E">
        <w:t>em</w:t>
      </w:r>
      <w:r w:rsidR="00C52547">
        <w:t xml:space="preserve"> tehtud registrikandeid</w:t>
      </w:r>
      <w:r w:rsidR="00D506DC">
        <w:t>, kui nende kehtivus hakkab lõppema</w:t>
      </w:r>
      <w:r w:rsidR="00C52547">
        <w:t xml:space="preserve">, et </w:t>
      </w:r>
      <w:r w:rsidR="00C309E3">
        <w:t>säiliks</w:t>
      </w:r>
      <w:r w:rsidR="00C52547">
        <w:t xml:space="preserve"> luba jätkata </w:t>
      </w:r>
      <w:r w:rsidR="00890F7E">
        <w:t xml:space="preserve">asjakohaste </w:t>
      </w:r>
      <w:r w:rsidR="00C52547">
        <w:t xml:space="preserve">registreeritud alkohoolsete jookide müüki. </w:t>
      </w:r>
    </w:p>
    <w:p w14:paraId="4A4C4FB0" w14:textId="2529C891" w:rsidR="00E62751" w:rsidRDefault="00E62751" w:rsidP="00E63C78">
      <w:pPr>
        <w:jc w:val="both"/>
      </w:pPr>
    </w:p>
    <w:p w14:paraId="09A86A7F" w14:textId="3637C971" w:rsidR="00E62751" w:rsidRDefault="00E63C78" w:rsidP="00E63C78">
      <w:pPr>
        <w:jc w:val="both"/>
      </w:pPr>
      <w:commentRangeStart w:id="11"/>
      <w:r>
        <w:t>Eelnõuga kavandatu toetab</w:t>
      </w:r>
      <w:r w:rsidR="00E62751">
        <w:t xml:space="preserve"> </w:t>
      </w:r>
      <w:r w:rsidR="00E62751" w:rsidRPr="00E62751">
        <w:t>„</w:t>
      </w:r>
      <w:r w:rsidR="00E62751">
        <w:t>Eesti 2035</w:t>
      </w:r>
      <w:r w:rsidR="00E62751" w:rsidRPr="00E62751">
        <w:t>“ alaeesmär</w:t>
      </w:r>
      <w:r w:rsidR="00382C91">
        <w:t>kide</w:t>
      </w:r>
      <w:r w:rsidR="00E62751" w:rsidRPr="00E62751">
        <w:t xml:space="preserve"> „Eesti on uuendusmeelne, usaldusväärne ja inimesekeskne riik“ </w:t>
      </w:r>
      <w:r w:rsidR="00382C91">
        <w:t>ja „</w:t>
      </w:r>
      <w:r w:rsidR="00382C91" w:rsidRPr="00382C91">
        <w:t>Eesti majandus on tugev, uuendusmeelne ja vastutustundlik</w:t>
      </w:r>
      <w:r w:rsidR="00382C91">
        <w:t xml:space="preserve">“ </w:t>
      </w:r>
      <w:r w:rsidR="00E62751" w:rsidRPr="00E62751">
        <w:t xml:space="preserve">saavutamist, sest eelnõuga kavandatu </w:t>
      </w:r>
      <w:r w:rsidR="00382C91" w:rsidRPr="00382C91">
        <w:t>vähenda</w:t>
      </w:r>
      <w:r w:rsidR="00382C91">
        <w:t>b</w:t>
      </w:r>
      <w:r w:rsidR="00382C91" w:rsidRPr="00382C91">
        <w:t xml:space="preserve"> halduskoormust</w:t>
      </w:r>
      <w:r w:rsidR="00382C91">
        <w:t>.</w:t>
      </w:r>
      <w:commentRangeEnd w:id="11"/>
      <w:r w:rsidR="00EF56B5">
        <w:rPr>
          <w:rStyle w:val="Kommentaariviide"/>
        </w:rPr>
        <w:commentReference w:id="11"/>
      </w:r>
    </w:p>
    <w:bookmarkEnd w:id="3"/>
    <w:p w14:paraId="1159F3B5" w14:textId="7E74A3EA" w:rsidR="00E63C78" w:rsidRPr="007832F2" w:rsidRDefault="00E63C78" w:rsidP="007832F2"/>
    <w:p w14:paraId="6DC7F54A" w14:textId="033F75DE" w:rsidR="007832F2" w:rsidRPr="007832F2" w:rsidRDefault="007832F2" w:rsidP="007832F2">
      <w:pPr>
        <w:pStyle w:val="Loendilik"/>
        <w:numPr>
          <w:ilvl w:val="1"/>
          <w:numId w:val="2"/>
        </w:numPr>
        <w:rPr>
          <w:rFonts w:ascii="Times New Roman" w:hAnsi="Times New Roman" w:cs="Times New Roman"/>
          <w:b/>
          <w:bCs/>
          <w:sz w:val="24"/>
          <w:szCs w:val="24"/>
        </w:rPr>
      </w:pPr>
      <w:r w:rsidRPr="007832F2">
        <w:rPr>
          <w:rFonts w:ascii="Times New Roman" w:hAnsi="Times New Roman" w:cs="Times New Roman"/>
          <w:b/>
          <w:bCs/>
          <w:sz w:val="24"/>
          <w:szCs w:val="24"/>
        </w:rPr>
        <w:t>Eelnõu ettevalmistajad</w:t>
      </w:r>
    </w:p>
    <w:p w14:paraId="4754E2A0" w14:textId="50C27A9E" w:rsidR="007832F2" w:rsidRDefault="007832F2" w:rsidP="009610C3">
      <w:pPr>
        <w:jc w:val="both"/>
      </w:pPr>
      <w:r w:rsidRPr="007832F2">
        <w:t xml:space="preserve">Eelnõu ja seletuskirja on koostanud </w:t>
      </w:r>
      <w:r>
        <w:t xml:space="preserve">Regionaal- ja </w:t>
      </w:r>
      <w:r w:rsidR="00ED16CF">
        <w:t>P</w:t>
      </w:r>
      <w:r>
        <w:t>õllumajandusministeeriumi</w:t>
      </w:r>
      <w:r w:rsidRPr="007832F2">
        <w:t xml:space="preserve"> </w:t>
      </w:r>
      <w:r>
        <w:t>toiduohutuse</w:t>
      </w:r>
      <w:r w:rsidRPr="007832F2">
        <w:t xml:space="preserve"> osakonna peaspetsialist </w:t>
      </w:r>
      <w:r>
        <w:t>Anne Laura</w:t>
      </w:r>
      <w:r w:rsidRPr="007832F2">
        <w:t xml:space="preserve"> </w:t>
      </w:r>
      <w:r>
        <w:t>Laur</w:t>
      </w:r>
      <w:r w:rsidRPr="007832F2">
        <w:t xml:space="preserve"> (</w:t>
      </w:r>
      <w:r>
        <w:t>annelaura</w:t>
      </w:r>
      <w:r w:rsidRPr="007832F2">
        <w:t>.</w:t>
      </w:r>
      <w:r>
        <w:t>laur</w:t>
      </w:r>
      <w:r w:rsidRPr="007832F2">
        <w:t>@agri.ee</w:t>
      </w:r>
      <w:r w:rsidR="00421B65">
        <w:t>,</w:t>
      </w:r>
      <w:r w:rsidRPr="007832F2">
        <w:t xml:space="preserve"> 625 62</w:t>
      </w:r>
      <w:r>
        <w:t>96</w:t>
      </w:r>
      <w:r w:rsidRPr="007832F2">
        <w:t xml:space="preserve">) ning sama osakonna </w:t>
      </w:r>
      <w:r w:rsidRPr="00E62D53">
        <w:t>valdkonnajuht Katrin Lõhmus (katrin</w:t>
      </w:r>
      <w:r w:rsidRPr="007832F2">
        <w:t>.</w:t>
      </w:r>
      <w:r>
        <w:t>lohmus</w:t>
      </w:r>
      <w:r w:rsidRPr="007832F2">
        <w:t>@agri.ee</w:t>
      </w:r>
      <w:r w:rsidR="00421B65">
        <w:t>,</w:t>
      </w:r>
      <w:r w:rsidRPr="007832F2">
        <w:t xml:space="preserve"> 5673 0024)</w:t>
      </w:r>
      <w:r w:rsidR="002361A1" w:rsidRPr="009610C3">
        <w:t xml:space="preserve"> ja valdkonnajuht Maia Radin (maia.radin@agri.ee)</w:t>
      </w:r>
      <w:r w:rsidR="002361A1" w:rsidRPr="007832F2">
        <w:t>.</w:t>
      </w:r>
      <w:r w:rsidRPr="007832F2">
        <w:t xml:space="preserve"> Eelnõule ja seletuskirjale on juriidilise ekspertiisi teinud </w:t>
      </w:r>
      <w:r>
        <w:t xml:space="preserve">Regionaal- ja </w:t>
      </w:r>
      <w:r w:rsidR="001129F5">
        <w:t>P</w:t>
      </w:r>
      <w:r>
        <w:t>õllumajandusministeeriumi</w:t>
      </w:r>
      <w:r w:rsidRPr="007832F2">
        <w:t xml:space="preserve"> õigusosakonna nõunik </w:t>
      </w:r>
      <w:r w:rsidRPr="00243EFA">
        <w:t>Diana Rammul (diana.rammul@agri.ee). Keeleliselt on eelnõu ja seletuskirja to</w:t>
      </w:r>
      <w:r w:rsidRPr="007832F2">
        <w:t xml:space="preserve">imetanud sama osakonna </w:t>
      </w:r>
      <w:r w:rsidRPr="0052370C">
        <w:t xml:space="preserve">peaspetsialist </w:t>
      </w:r>
      <w:r w:rsidR="00890F7E">
        <w:t xml:space="preserve">Leeni Kohal </w:t>
      </w:r>
      <w:r w:rsidRPr="0052370C">
        <w:t>(</w:t>
      </w:r>
      <w:r w:rsidR="00890F7E">
        <w:t>leeni.kohal@agri.ee</w:t>
      </w:r>
      <w:r w:rsidRPr="0052370C">
        <w:t>).</w:t>
      </w:r>
    </w:p>
    <w:p w14:paraId="278B296B" w14:textId="77777777" w:rsidR="007832F2" w:rsidRPr="007832F2" w:rsidRDefault="007832F2" w:rsidP="007832F2"/>
    <w:p w14:paraId="00947D9C" w14:textId="49EA0B56" w:rsidR="007832F2" w:rsidRPr="007832F2" w:rsidRDefault="007832F2" w:rsidP="007832F2">
      <w:pPr>
        <w:pStyle w:val="Loendilik"/>
        <w:numPr>
          <w:ilvl w:val="1"/>
          <w:numId w:val="2"/>
        </w:numPr>
        <w:rPr>
          <w:rFonts w:ascii="Times New Roman" w:hAnsi="Times New Roman" w:cs="Times New Roman"/>
          <w:b/>
          <w:bCs/>
          <w:sz w:val="24"/>
          <w:szCs w:val="24"/>
        </w:rPr>
      </w:pPr>
      <w:commentRangeStart w:id="12"/>
      <w:r w:rsidRPr="58CE1004">
        <w:rPr>
          <w:rFonts w:ascii="Times New Roman" w:hAnsi="Times New Roman" w:cs="Times New Roman"/>
          <w:b/>
          <w:bCs/>
          <w:sz w:val="24"/>
          <w:szCs w:val="24"/>
        </w:rPr>
        <w:t>Märkused</w:t>
      </w:r>
      <w:commentRangeEnd w:id="12"/>
      <w:r>
        <w:commentReference w:id="12"/>
      </w:r>
    </w:p>
    <w:p w14:paraId="71F6F845" w14:textId="30802813" w:rsidR="00531C2F" w:rsidRDefault="00F02E9D" w:rsidP="00531C2F">
      <w:commentRangeStart w:id="13"/>
      <w:r w:rsidRPr="005440AD">
        <w:t xml:space="preserve">Eelnõu on </w:t>
      </w:r>
      <w:r w:rsidRPr="007540B1">
        <w:t xml:space="preserve">seotud </w:t>
      </w:r>
      <w:bookmarkStart w:id="14" w:name="_Hlk209964308"/>
      <w:r w:rsidRPr="007540B1">
        <w:t>Vabariigi Valitsuse</w:t>
      </w:r>
      <w:r w:rsidR="005440AD" w:rsidRPr="007540B1">
        <w:t xml:space="preserve"> </w:t>
      </w:r>
      <w:r w:rsidR="007540B1" w:rsidRPr="00BE54F0">
        <w:t>8. mai 2025</w:t>
      </w:r>
      <w:r w:rsidR="00890F7E">
        <w:t>. aasta</w:t>
      </w:r>
      <w:r w:rsidR="007540B1" w:rsidRPr="00BE54F0">
        <w:t xml:space="preserve"> </w:t>
      </w:r>
      <w:r w:rsidR="005440AD" w:rsidRPr="007540B1">
        <w:t>majanduskabineti nõupidamise istungile esitatud</w:t>
      </w:r>
      <w:r w:rsidRPr="007540B1">
        <w:t xml:space="preserve"> memorandumiga, mille alusel võeti vastu otsus kaotada </w:t>
      </w:r>
      <w:bookmarkEnd w:id="14"/>
      <w:r w:rsidR="00330FB4">
        <w:t>AR</w:t>
      </w:r>
      <w:r w:rsidR="005440AD" w:rsidRPr="005440AD">
        <w:t>.</w:t>
      </w:r>
      <w:r w:rsidR="00AA365D" w:rsidRPr="005440AD">
        <w:rPr>
          <w:rStyle w:val="Allmrkuseviide"/>
        </w:rPr>
        <w:footnoteReference w:id="1"/>
      </w:r>
      <w:commentRangeEnd w:id="13"/>
      <w:r>
        <w:commentReference w:id="13"/>
      </w:r>
    </w:p>
    <w:p w14:paraId="1A35B8FB" w14:textId="77777777" w:rsidR="00CA6BC7" w:rsidRDefault="00CA6BC7" w:rsidP="00531C2F"/>
    <w:p w14:paraId="6E69E9BB" w14:textId="27855909" w:rsidR="007736BB" w:rsidRDefault="008F2A66" w:rsidP="00CA6BC7">
      <w:pPr>
        <w:jc w:val="both"/>
      </w:pPr>
      <w:proofErr w:type="spellStart"/>
      <w:r w:rsidRPr="003D77D9">
        <w:t>AR-i</w:t>
      </w:r>
      <w:proofErr w:type="spellEnd"/>
      <w:r w:rsidRPr="003D77D9">
        <w:t xml:space="preserve"> tegevuse lõpetamine</w:t>
      </w:r>
      <w:r w:rsidRPr="008F2A66">
        <w:t xml:space="preserve"> </w:t>
      </w:r>
      <w:r w:rsidR="007736BB" w:rsidRPr="008F2A66">
        <w:t>ei ole seotud EL-i õiguse rakendamisega.</w:t>
      </w:r>
    </w:p>
    <w:p w14:paraId="2C34688E" w14:textId="77777777" w:rsidR="00CA6BC7" w:rsidRPr="007736BB" w:rsidRDefault="00CA6BC7" w:rsidP="00CA6BC7">
      <w:pPr>
        <w:jc w:val="both"/>
      </w:pPr>
    </w:p>
    <w:p w14:paraId="70389D1F" w14:textId="77777777" w:rsidR="007736BB" w:rsidRDefault="007736BB" w:rsidP="00CA6BC7">
      <w:pPr>
        <w:jc w:val="both"/>
      </w:pPr>
      <w:commentRangeStart w:id="15"/>
      <w:r w:rsidRPr="007736BB">
        <w:t>Eelnõu seadusena vastuvõtmiseks on vajalik Riigikogu poolthäälte enamus.</w:t>
      </w:r>
      <w:commentRangeEnd w:id="15"/>
      <w:r w:rsidR="00AB7A80">
        <w:rPr>
          <w:rStyle w:val="Kommentaariviide"/>
        </w:rPr>
        <w:commentReference w:id="15"/>
      </w:r>
    </w:p>
    <w:p w14:paraId="630A3174" w14:textId="77777777" w:rsidR="00CA6BC7" w:rsidRPr="007736BB" w:rsidRDefault="00CA6BC7" w:rsidP="00CA6BC7">
      <w:pPr>
        <w:jc w:val="both"/>
      </w:pPr>
    </w:p>
    <w:p w14:paraId="63CCF14F" w14:textId="260FC538" w:rsidR="00531C2F" w:rsidRDefault="00531C2F" w:rsidP="009610C3">
      <w:pPr>
        <w:jc w:val="both"/>
      </w:pPr>
      <w:r>
        <w:t>Eelnõu</w:t>
      </w:r>
      <w:r w:rsidR="00330FB4">
        <w:t>s kavandatakse</w:t>
      </w:r>
      <w:r>
        <w:t xml:space="preserve"> muud</w:t>
      </w:r>
      <w:r w:rsidR="00330FB4">
        <w:t>atused</w:t>
      </w:r>
      <w:r>
        <w:t xml:space="preserve"> </w:t>
      </w:r>
      <w:r w:rsidR="00766332">
        <w:t>AS-i</w:t>
      </w:r>
      <w:r>
        <w:t xml:space="preserve"> (</w:t>
      </w:r>
      <w:r w:rsidR="00B67328">
        <w:t xml:space="preserve">RT I, 09.01.2025, 20), </w:t>
      </w:r>
      <w:r w:rsidR="00890F7E">
        <w:t>RLS-i</w:t>
      </w:r>
      <w:r w:rsidR="00B67328">
        <w:t xml:space="preserve"> (</w:t>
      </w:r>
      <w:r w:rsidR="00D428DF">
        <w:t>R</w:t>
      </w:r>
      <w:commentRangeStart w:id="16"/>
      <w:r w:rsidR="00D428DF">
        <w:t>T I, 08.07.2025, 66</w:t>
      </w:r>
      <w:commentRangeEnd w:id="16"/>
      <w:r>
        <w:commentReference w:id="16"/>
      </w:r>
      <w:r w:rsidR="00B67328">
        <w:t xml:space="preserve">) ning </w:t>
      </w:r>
      <w:r w:rsidR="00890F7E">
        <w:t>ATKEAS-i</w:t>
      </w:r>
      <w:r w:rsidR="00D428DF">
        <w:t xml:space="preserve"> (</w:t>
      </w:r>
      <w:commentRangeStart w:id="17"/>
      <w:r w:rsidR="00D428DF">
        <w:t>RT I, 12.07.2025, 3</w:t>
      </w:r>
      <w:commentRangeEnd w:id="17"/>
      <w:r>
        <w:commentReference w:id="17"/>
      </w:r>
      <w:r w:rsidR="00D428DF">
        <w:t>)</w:t>
      </w:r>
      <w:r w:rsidR="00330FB4">
        <w:t xml:space="preserve"> kohta</w:t>
      </w:r>
      <w:r w:rsidR="00D428DF">
        <w:t>.</w:t>
      </w:r>
    </w:p>
    <w:p w14:paraId="48524D93" w14:textId="77777777" w:rsidR="00531C2F" w:rsidRDefault="00531C2F" w:rsidP="00531C2F"/>
    <w:p w14:paraId="465BAE02" w14:textId="1876CD22" w:rsidR="007832F2" w:rsidRPr="007832F2" w:rsidRDefault="00531C2F" w:rsidP="00531C2F">
      <w:r>
        <w:t>Eelnõu seadusena vastuvõtmiseks on vajalik Riigikogu poolthäälte enamus.</w:t>
      </w:r>
    </w:p>
    <w:p w14:paraId="1C185678" w14:textId="77777777" w:rsidR="00B66736" w:rsidRDefault="00B66736" w:rsidP="00B66736">
      <w:pPr>
        <w:jc w:val="both"/>
      </w:pPr>
    </w:p>
    <w:p w14:paraId="6CBA0618" w14:textId="77777777" w:rsidR="00B66736" w:rsidRDefault="00B66736" w:rsidP="00A40FD8">
      <w:pPr>
        <w:rPr>
          <w:b/>
        </w:rPr>
      </w:pPr>
      <w:r>
        <w:rPr>
          <w:b/>
        </w:rPr>
        <w:t>2</w:t>
      </w:r>
      <w:r w:rsidRPr="0052370C">
        <w:rPr>
          <w:b/>
        </w:rPr>
        <w:t>. Seaduse eesmärk</w:t>
      </w:r>
    </w:p>
    <w:p w14:paraId="3788B204" w14:textId="77777777" w:rsidR="00B66736" w:rsidRDefault="00B66736" w:rsidP="00B66736">
      <w:pPr>
        <w:jc w:val="both"/>
        <w:rPr>
          <w:b/>
        </w:rPr>
      </w:pPr>
    </w:p>
    <w:p w14:paraId="1A040481" w14:textId="431B2A5B" w:rsidR="002361A1" w:rsidRDefault="002361A1" w:rsidP="00B66736">
      <w:pPr>
        <w:jc w:val="both"/>
      </w:pPr>
      <w:commentRangeStart w:id="18"/>
      <w:r>
        <w:t xml:space="preserve">Seaduse peamine eesmärk on </w:t>
      </w:r>
      <w:r w:rsidR="00890F7E">
        <w:t xml:space="preserve">kaotada </w:t>
      </w:r>
      <w:r w:rsidR="009610C3">
        <w:t>AR</w:t>
      </w:r>
      <w:r w:rsidR="006C77BE">
        <w:t>, vähendades</w:t>
      </w:r>
      <w:r w:rsidR="00B86478">
        <w:t xml:space="preserve"> sellega</w:t>
      </w:r>
      <w:r w:rsidR="006C77BE">
        <w:t xml:space="preserve"> </w:t>
      </w:r>
      <w:r w:rsidR="00A048FE">
        <w:t xml:space="preserve">alkoholi käitlejate </w:t>
      </w:r>
      <w:r w:rsidR="00B86478">
        <w:t>haldus</w:t>
      </w:r>
      <w:r w:rsidR="00A048FE">
        <w:t>koormust</w:t>
      </w:r>
      <w:r>
        <w:t>.</w:t>
      </w:r>
      <w:commentRangeEnd w:id="18"/>
      <w:r w:rsidR="00A8065F">
        <w:rPr>
          <w:rStyle w:val="Kommentaariviide"/>
        </w:rPr>
        <w:commentReference w:id="18"/>
      </w:r>
    </w:p>
    <w:p w14:paraId="3675F114" w14:textId="77777777" w:rsidR="006C77BE" w:rsidRDefault="006C77BE" w:rsidP="00B66736">
      <w:pPr>
        <w:jc w:val="both"/>
      </w:pPr>
    </w:p>
    <w:p w14:paraId="4042F478" w14:textId="1D328633" w:rsidR="008321BC" w:rsidRDefault="00C86273" w:rsidP="00B66736">
      <w:pPr>
        <w:jc w:val="both"/>
      </w:pPr>
      <w:r>
        <w:t>AR</w:t>
      </w:r>
      <w:r w:rsidR="00B86478">
        <w:t xml:space="preserve"> loodi </w:t>
      </w:r>
      <w:r w:rsidR="00B86478" w:rsidRPr="00B86478">
        <w:t xml:space="preserve">Vabariigi Valitsuse 7. juuni 1994. a määrusega </w:t>
      </w:r>
      <w:r>
        <w:t>„</w:t>
      </w:r>
      <w:r w:rsidR="00B86478" w:rsidRPr="00B86478">
        <w:t>Eestis toodetava ja Eestisse imporditava alkoholi markide andmepanga pidamise eeskirjad”</w:t>
      </w:r>
      <w:r w:rsidR="003C53EF">
        <w:rPr>
          <w:rStyle w:val="Allmrkuseviide"/>
        </w:rPr>
        <w:footnoteReference w:id="2"/>
      </w:r>
      <w:r w:rsidR="00B86478">
        <w:t xml:space="preserve">, mille eesmärk oli </w:t>
      </w:r>
      <w:r w:rsidR="00B86478" w:rsidRPr="00B86478">
        <w:t xml:space="preserve">koguda ja </w:t>
      </w:r>
      <w:r w:rsidR="00B86478" w:rsidRPr="00B86478">
        <w:lastRenderedPageBreak/>
        <w:t xml:space="preserve">hallata </w:t>
      </w:r>
      <w:r w:rsidR="00201743">
        <w:t>teavet</w:t>
      </w:r>
      <w:r w:rsidR="00201743" w:rsidRPr="00B86478">
        <w:t xml:space="preserve"> </w:t>
      </w:r>
      <w:r w:rsidR="00B86478" w:rsidRPr="00B86478">
        <w:t>Eesti turul oleva alkoholi kohta ning kontrollida enne turule lubamist laboratoorselt alkoholi kvaliteeti ja ohutust</w:t>
      </w:r>
      <w:r w:rsidR="00B86478">
        <w:t xml:space="preserve">. </w:t>
      </w:r>
      <w:r>
        <w:t>Praegu</w:t>
      </w:r>
      <w:r w:rsidR="00B86478">
        <w:t xml:space="preserve"> on registri ülesandeks </w:t>
      </w:r>
      <w:r w:rsidR="00201743">
        <w:t xml:space="preserve">koguda, töödelda ja säilitada andmeid </w:t>
      </w:r>
      <w:r w:rsidR="00B86478">
        <w:t xml:space="preserve">alkoholi kohta </w:t>
      </w:r>
      <w:r w:rsidR="00445347">
        <w:t xml:space="preserve">ehk </w:t>
      </w:r>
      <w:r w:rsidR="00201743">
        <w:t>pidada</w:t>
      </w:r>
      <w:r>
        <w:t xml:space="preserve"> </w:t>
      </w:r>
      <w:r w:rsidR="00445347">
        <w:t>Eesti turul olevate alkohoolsete jookide</w:t>
      </w:r>
      <w:r>
        <w:t xml:space="preserve"> nimistu</w:t>
      </w:r>
      <w:r w:rsidR="00201743">
        <w:t>t</w:t>
      </w:r>
      <w:r w:rsidR="00445347">
        <w:t xml:space="preserve">. </w:t>
      </w:r>
      <w:r w:rsidR="008321BC">
        <w:t>Registrikannetest ei selgu registreeritud alkoholi partiipõhise</w:t>
      </w:r>
      <w:r w:rsidR="00201743">
        <w:t>i</w:t>
      </w:r>
      <w:r w:rsidR="008321BC">
        <w:t>d ega koguselis</w:t>
      </w:r>
      <w:r w:rsidR="00201743">
        <w:t>i</w:t>
      </w:r>
      <w:r w:rsidR="008321BC">
        <w:t xml:space="preserve"> liikumis</w:t>
      </w:r>
      <w:r w:rsidR="00201743">
        <w:t>i</w:t>
      </w:r>
      <w:r w:rsidR="008321BC">
        <w:t xml:space="preserve">. </w:t>
      </w:r>
      <w:proofErr w:type="spellStart"/>
      <w:r w:rsidR="00445347">
        <w:t>A</w:t>
      </w:r>
      <w:r>
        <w:t>R-i</w:t>
      </w:r>
      <w:proofErr w:type="spellEnd"/>
      <w:r w:rsidR="00445347">
        <w:t xml:space="preserve"> pidamise kohustus ei </w:t>
      </w:r>
      <w:r w:rsidR="00445347" w:rsidRPr="006A0034">
        <w:t xml:space="preserve">tulene </w:t>
      </w:r>
      <w:r w:rsidR="00FC3808">
        <w:t xml:space="preserve">EL-i </w:t>
      </w:r>
      <w:r w:rsidR="00445347">
        <w:t xml:space="preserve">õigusest, samuti ei ole </w:t>
      </w:r>
      <w:proofErr w:type="spellStart"/>
      <w:r>
        <w:t>AR-i</w:t>
      </w:r>
      <w:proofErr w:type="spellEnd"/>
      <w:r w:rsidR="00834AB3">
        <w:t xml:space="preserve"> andmed</w:t>
      </w:r>
      <w:r w:rsidR="00445347">
        <w:t xml:space="preserve"> </w:t>
      </w:r>
      <w:r w:rsidR="00186E80" w:rsidRPr="0089013D">
        <w:t>PTA</w:t>
      </w:r>
      <w:r w:rsidR="00731952">
        <w:t>-</w:t>
      </w:r>
      <w:proofErr w:type="spellStart"/>
      <w:r w:rsidR="00731952">
        <w:t>le</w:t>
      </w:r>
      <w:proofErr w:type="spellEnd"/>
      <w:r w:rsidR="00186E80">
        <w:t xml:space="preserve"> </w:t>
      </w:r>
      <w:r w:rsidR="00445347">
        <w:t>vajalikud</w:t>
      </w:r>
      <w:r w:rsidR="00834AB3">
        <w:t xml:space="preserve"> alkoholi </w:t>
      </w:r>
      <w:r w:rsidR="00445347">
        <w:t xml:space="preserve">nõuetekohasuse järelevalve </w:t>
      </w:r>
      <w:r>
        <w:t>tegemiseks</w:t>
      </w:r>
      <w:r w:rsidR="00445347">
        <w:t>.</w:t>
      </w:r>
      <w:r w:rsidR="008321BC">
        <w:t xml:space="preserve"> Enne registrikande tegemist </w:t>
      </w:r>
      <w:r w:rsidR="00C309E3">
        <w:t>kontrollitakse esitatud dokumentide vastavust nõuetele</w:t>
      </w:r>
      <w:r w:rsidR="00C309E3" w:rsidRPr="00E72A95">
        <w:t xml:space="preserve">, kuid </w:t>
      </w:r>
      <w:r w:rsidR="00E72A95" w:rsidRPr="00BE54F0">
        <w:t xml:space="preserve">üldjuhul </w:t>
      </w:r>
      <w:r w:rsidR="008321BC" w:rsidRPr="00E72A95">
        <w:t xml:space="preserve">ei kontrollita tootenäidiste ega alkoholi laboratoorsete analüüside õigsust. </w:t>
      </w:r>
      <w:r w:rsidR="00AB4543" w:rsidRPr="00E72A95">
        <w:t>K</w:t>
      </w:r>
      <w:r w:rsidR="0089013D" w:rsidRPr="00E72A95">
        <w:t xml:space="preserve">üll aga kontrollib PTA </w:t>
      </w:r>
      <w:r w:rsidR="00511E14">
        <w:t xml:space="preserve">pisteliselt </w:t>
      </w:r>
      <w:r w:rsidR="00C309E3" w:rsidRPr="00E72A95">
        <w:t xml:space="preserve">registrikande taotlustel </w:t>
      </w:r>
      <w:r w:rsidR="0089013D" w:rsidRPr="00E72A95">
        <w:t>märgistuse nõuete</w:t>
      </w:r>
      <w:r w:rsidR="00201743">
        <w:t>kohasust</w:t>
      </w:r>
      <w:r w:rsidR="0089013D">
        <w:t xml:space="preserve"> ning </w:t>
      </w:r>
      <w:r w:rsidR="008321BC" w:rsidRPr="008321BC">
        <w:t>MTA, Tarbijakaitse ja Tehnilise Järelevalve Amet (</w:t>
      </w:r>
      <w:r w:rsidR="008321BC" w:rsidRPr="00421B65">
        <w:rPr>
          <w:iCs/>
        </w:rPr>
        <w:t>TTJA</w:t>
      </w:r>
      <w:r w:rsidR="0089013D" w:rsidRPr="008321BC">
        <w:t>)</w:t>
      </w:r>
      <w:r w:rsidR="0089013D">
        <w:t xml:space="preserve"> ning</w:t>
      </w:r>
      <w:r w:rsidR="008321BC" w:rsidRPr="008321BC">
        <w:t xml:space="preserve"> Politsei- ja Piirivalveamet (</w:t>
      </w:r>
      <w:r w:rsidR="008321BC" w:rsidRPr="00421B65">
        <w:rPr>
          <w:iCs/>
        </w:rPr>
        <w:t>PPA</w:t>
      </w:r>
      <w:r w:rsidR="00201743">
        <w:rPr>
          <w:iCs/>
        </w:rPr>
        <w:t>)</w:t>
      </w:r>
      <w:r w:rsidR="0089013D" w:rsidRPr="0089013D">
        <w:t xml:space="preserve"> </w:t>
      </w:r>
      <w:r w:rsidR="00201743">
        <w:t>kontrollivad</w:t>
      </w:r>
      <w:r w:rsidR="00201743" w:rsidRPr="0089013D">
        <w:t xml:space="preserve"> </w:t>
      </w:r>
      <w:r w:rsidR="00201743">
        <w:t>vajadusel</w:t>
      </w:r>
      <w:r w:rsidR="00201743" w:rsidRPr="0089013D">
        <w:t xml:space="preserve"> </w:t>
      </w:r>
      <w:r w:rsidR="0089013D" w:rsidRPr="0089013D">
        <w:t>järelevalve käig</w:t>
      </w:r>
      <w:r w:rsidR="0089013D">
        <w:t>us too</w:t>
      </w:r>
      <w:r w:rsidR="00201743">
        <w:t>dete vastavust</w:t>
      </w:r>
      <w:r w:rsidR="0089013D">
        <w:t xml:space="preserve"> </w:t>
      </w:r>
      <w:proofErr w:type="spellStart"/>
      <w:r w:rsidR="0089013D" w:rsidRPr="0089013D">
        <w:t>AR-i</w:t>
      </w:r>
      <w:proofErr w:type="spellEnd"/>
      <w:r w:rsidR="0089013D" w:rsidRPr="0089013D">
        <w:t xml:space="preserve"> andmete</w:t>
      </w:r>
      <w:r w:rsidR="00201743">
        <w:t>le</w:t>
      </w:r>
      <w:r w:rsidR="00016CA1">
        <w:t>.</w:t>
      </w:r>
      <w:r w:rsidR="008321BC">
        <w:t xml:space="preserve"> </w:t>
      </w:r>
      <w:r w:rsidR="0089013D" w:rsidRPr="00951F04">
        <w:t>Samas on</w:t>
      </w:r>
      <w:r w:rsidR="0089013D">
        <w:t xml:space="preserve"> </w:t>
      </w:r>
      <w:proofErr w:type="spellStart"/>
      <w:r w:rsidR="0089013D">
        <w:t>MTA-le</w:t>
      </w:r>
      <w:proofErr w:type="spellEnd"/>
      <w:r w:rsidR="0089013D">
        <w:t>, TTJA-</w:t>
      </w:r>
      <w:proofErr w:type="spellStart"/>
      <w:r w:rsidR="0089013D">
        <w:t>le</w:t>
      </w:r>
      <w:proofErr w:type="spellEnd"/>
      <w:r w:rsidR="00A048FE">
        <w:t>,</w:t>
      </w:r>
      <w:r w:rsidR="0089013D">
        <w:t xml:space="preserve"> </w:t>
      </w:r>
      <w:proofErr w:type="spellStart"/>
      <w:r w:rsidR="0089013D">
        <w:t>PPA-le</w:t>
      </w:r>
      <w:proofErr w:type="spellEnd"/>
      <w:r w:rsidR="0089013D">
        <w:t xml:space="preserve"> ja</w:t>
      </w:r>
      <w:r w:rsidR="008321BC" w:rsidRPr="008321BC">
        <w:t xml:space="preserve"> valla- või linnavalitsus</w:t>
      </w:r>
      <w:r w:rsidR="0089013D">
        <w:t>ele</w:t>
      </w:r>
      <w:r w:rsidR="008321BC" w:rsidRPr="008321BC">
        <w:t xml:space="preserve"> oluline teave alkoholi käitleja </w:t>
      </w:r>
      <w:r w:rsidR="00951F04">
        <w:t xml:space="preserve">kohta </w:t>
      </w:r>
      <w:r w:rsidR="008321BC" w:rsidRPr="008321BC">
        <w:t xml:space="preserve">ja teatav toodet iseloomustav </w:t>
      </w:r>
      <w:r w:rsidR="00201743">
        <w:t>teave</w:t>
      </w:r>
      <w:r w:rsidR="008321BC" w:rsidRPr="008321BC">
        <w:t xml:space="preserve"> kättesaadav ka teistest andmekogudest, eelkõige saatelehtede või -dokumentide vahetamise süsteemidest ja andmebaasidest (</w:t>
      </w:r>
      <w:commentRangeStart w:id="19"/>
      <w:r w:rsidR="008321BC" w:rsidRPr="008321BC">
        <w:t>tabel 1</w:t>
      </w:r>
      <w:commentRangeEnd w:id="19"/>
      <w:r w:rsidR="00C157F5">
        <w:rPr>
          <w:rStyle w:val="Kommentaariviide"/>
        </w:rPr>
        <w:commentReference w:id="19"/>
      </w:r>
      <w:r w:rsidR="008321BC" w:rsidRPr="008321BC">
        <w:t>).</w:t>
      </w:r>
      <w:r w:rsidR="008321BC">
        <w:t xml:space="preserve"> </w:t>
      </w:r>
    </w:p>
    <w:p w14:paraId="202407AE" w14:textId="77777777" w:rsidR="008321BC" w:rsidRDefault="008321BC" w:rsidP="00B66736">
      <w:pPr>
        <w:jc w:val="both"/>
      </w:pPr>
    </w:p>
    <w:p w14:paraId="0F60ADFD" w14:textId="6943227D" w:rsidR="006C77BE" w:rsidRDefault="00AB4C6F" w:rsidP="00B66736">
      <w:pPr>
        <w:jc w:val="both"/>
      </w:pPr>
      <w:r>
        <w:t xml:space="preserve">Eestis toodetud ja Eestisse toimetatud alkoholi kohta andmete kogumine ja säilitamine </w:t>
      </w:r>
      <w:proofErr w:type="spellStart"/>
      <w:r w:rsidR="00E41DDA">
        <w:t>AR-is</w:t>
      </w:r>
      <w:proofErr w:type="spellEnd"/>
      <w:r w:rsidR="00E41DDA">
        <w:t xml:space="preserve"> </w:t>
      </w:r>
      <w:r>
        <w:t xml:space="preserve">on </w:t>
      </w:r>
      <w:r w:rsidR="00E41DDA">
        <w:t>praeguseks</w:t>
      </w:r>
      <w:r>
        <w:t xml:space="preserve"> oma vajaduse minetanud</w:t>
      </w:r>
      <w:r w:rsidR="00E41DDA" w:rsidRPr="00E41DDA">
        <w:t xml:space="preserve"> ning koormab põhjendamatult nii ettevõtjaid kui ka </w:t>
      </w:r>
      <w:r w:rsidR="00E41DDA">
        <w:t>PTA</w:t>
      </w:r>
      <w:r w:rsidR="00186E80">
        <w:t>-d</w:t>
      </w:r>
      <w:r w:rsidR="00E41DDA">
        <w:t>, kes on registri pidaja</w:t>
      </w:r>
      <w:r w:rsidR="00445347">
        <w:t xml:space="preserve">, seega </w:t>
      </w:r>
      <w:r w:rsidR="00201743">
        <w:t xml:space="preserve">tunnistatakse </w:t>
      </w:r>
      <w:r>
        <w:t xml:space="preserve">registri </w:t>
      </w:r>
      <w:r w:rsidR="00951F04">
        <w:t xml:space="preserve">tegevuse </w:t>
      </w:r>
      <w:r>
        <w:t xml:space="preserve">lõpetamiseks kõik </w:t>
      </w:r>
      <w:proofErr w:type="spellStart"/>
      <w:r w:rsidR="00E41DDA">
        <w:t>AR-i</w:t>
      </w:r>
      <w:proofErr w:type="spellEnd"/>
      <w:r>
        <w:t xml:space="preserve"> </w:t>
      </w:r>
      <w:r w:rsidR="00201743">
        <w:t xml:space="preserve">käsitlevad </w:t>
      </w:r>
      <w:r>
        <w:t>sätted kehtetuks.</w:t>
      </w:r>
    </w:p>
    <w:p w14:paraId="723FA732" w14:textId="77777777" w:rsidR="001C500A" w:rsidRDefault="001C500A" w:rsidP="00B66736">
      <w:pPr>
        <w:jc w:val="both"/>
      </w:pPr>
    </w:p>
    <w:p w14:paraId="1BD300FA" w14:textId="12485930" w:rsidR="00B86478" w:rsidRDefault="00AB4543" w:rsidP="00B66736">
      <w:pPr>
        <w:jc w:val="both"/>
      </w:pPr>
      <w:r w:rsidRPr="002915EC">
        <w:t xml:space="preserve">Toiduohutuse </w:t>
      </w:r>
      <w:r w:rsidR="00744C83" w:rsidRPr="002915EC">
        <w:t>ja</w:t>
      </w:r>
      <w:r w:rsidR="00744C83">
        <w:t xml:space="preserve"> turukorralduse nõuete </w:t>
      </w:r>
      <w:r>
        <w:t>r</w:t>
      </w:r>
      <w:r w:rsidR="001C500A" w:rsidRPr="00AB4543">
        <w:t>iikliku</w:t>
      </w:r>
      <w:r w:rsidR="001C500A">
        <w:t xml:space="preserve"> järelevalve üldised põhimõtted tulenevad EL</w:t>
      </w:r>
      <w:r w:rsidR="006B2C71">
        <w:t>-i</w:t>
      </w:r>
      <w:r w:rsidR="001C500A">
        <w:t xml:space="preserve"> õigusest</w:t>
      </w:r>
      <w:r w:rsidR="003C3AB9">
        <w:t xml:space="preserve"> ning</w:t>
      </w:r>
      <w:r w:rsidR="00EB58E2">
        <w:t xml:space="preserve"> järelevalve </w:t>
      </w:r>
      <w:r w:rsidR="003C3AB9">
        <w:t>toimub</w:t>
      </w:r>
      <w:r w:rsidR="001C500A">
        <w:t xml:space="preserve"> riskipõhise</w:t>
      </w:r>
      <w:r w:rsidR="003C3AB9">
        <w:t xml:space="preserve">lt. </w:t>
      </w:r>
      <w:r w:rsidR="001C500A">
        <w:t xml:space="preserve">Riskitaseme määramiseks hinnatakse tegevusvaldkonda ning tootmise ja toodangu riske, mille põhjal koostatakse järelevalveplaan ning </w:t>
      </w:r>
      <w:r w:rsidR="00E41DDA">
        <w:t>koos sellega proovivõtuplaan</w:t>
      </w:r>
      <w:r w:rsidR="001C500A">
        <w:t>. Alkoholi nõuetekohasuse eest vastutab alkoholi käitleja</w:t>
      </w:r>
      <w:r w:rsidR="00201743">
        <w:t xml:space="preserve">, kes peab </w:t>
      </w:r>
      <w:r w:rsidR="00775322">
        <w:t xml:space="preserve">muuhulgas </w:t>
      </w:r>
      <w:r w:rsidR="00201743">
        <w:t>nõuetekohaselt dokumenteerima ka igasuguse alkoholi liikumise</w:t>
      </w:r>
      <w:r w:rsidR="001C500A">
        <w:t>.</w:t>
      </w:r>
    </w:p>
    <w:p w14:paraId="24CB9E48" w14:textId="77777777" w:rsidR="00BA029C" w:rsidRDefault="00BA029C" w:rsidP="00B66736">
      <w:pPr>
        <w:jc w:val="both"/>
      </w:pPr>
    </w:p>
    <w:p w14:paraId="718E04E9" w14:textId="47F6EC5C" w:rsidR="003C3AB9" w:rsidRDefault="003C3AB9" w:rsidP="00B61F88">
      <w:pPr>
        <w:jc w:val="both"/>
      </w:pPr>
      <w:proofErr w:type="spellStart"/>
      <w:r>
        <w:t>AR-i</w:t>
      </w:r>
      <w:proofErr w:type="spellEnd"/>
      <w:r>
        <w:t xml:space="preserve"> kande tegemiseks esitatakse koos taotlusega PTA-</w:t>
      </w:r>
      <w:proofErr w:type="spellStart"/>
      <w:r>
        <w:t>le</w:t>
      </w:r>
      <w:proofErr w:type="spellEnd"/>
      <w:r>
        <w:t xml:space="preserve"> (</w:t>
      </w:r>
      <w:proofErr w:type="spellStart"/>
      <w:r>
        <w:t>AR-i</w:t>
      </w:r>
      <w:proofErr w:type="spellEnd"/>
      <w:r w:rsidRPr="00470CBC">
        <w:t xml:space="preserve"> volitatud töötleja</w:t>
      </w:r>
      <w:r>
        <w:t xml:space="preserve">) </w:t>
      </w:r>
      <w:r w:rsidRPr="00470CBC">
        <w:t>volitatud labori väljastatud katseprotokoll</w:t>
      </w:r>
      <w:r>
        <w:t>.</w:t>
      </w:r>
      <w:r w:rsidRPr="003C3AB9">
        <w:t xml:space="preserve"> </w:t>
      </w:r>
      <w:r>
        <w:t>Sellisteks laboriteks, kes väljastavad asjakohaseid kat</w:t>
      </w:r>
      <w:r w:rsidR="00016CA1">
        <w:t>s</w:t>
      </w:r>
      <w:r>
        <w:t xml:space="preserve">eprotokolle, on </w:t>
      </w:r>
      <w:r w:rsidRPr="00DF714C">
        <w:t>valdkonna eest vastutava ministri käskkirjag</w:t>
      </w:r>
      <w:r>
        <w:t xml:space="preserve">a volitatud laborid, EL-i teises liikmesriigis volitatud laborid ning </w:t>
      </w:r>
      <w:r w:rsidRPr="00DF714C">
        <w:t>EL</w:t>
      </w:r>
      <w:r w:rsidR="006B2C71">
        <w:t>-i</w:t>
      </w:r>
      <w:r w:rsidRPr="00DF714C">
        <w:t xml:space="preserve"> välises riigis </w:t>
      </w:r>
      <w:r>
        <w:t>volitatud</w:t>
      </w:r>
      <w:r w:rsidRPr="00DF714C">
        <w:t xml:space="preserve"> labori</w:t>
      </w:r>
      <w:r>
        <w:t xml:space="preserve">d. </w:t>
      </w:r>
      <w:r w:rsidRPr="003C3AB9">
        <w:t xml:space="preserve">Seoses </w:t>
      </w:r>
      <w:proofErr w:type="spellStart"/>
      <w:r w:rsidRPr="003C3AB9">
        <w:t>AR-i</w:t>
      </w:r>
      <w:proofErr w:type="spellEnd"/>
      <w:r w:rsidRPr="003C3AB9">
        <w:t xml:space="preserve"> kaotamisega puudub vajadus säilitada olemasolevat volitatud laborite süsteemi.</w:t>
      </w:r>
      <w:r>
        <w:t xml:space="preserve"> Alkoholi käitlejatel on võimalik enesekontrolli raames võetud proovide analüüsimiseks valida endale kõige sobivam teenusepakkuja ning edaspidi puudub neil kohustus kasutada just volitatud labori teenuseid. PTA vajab </w:t>
      </w:r>
      <w:r w:rsidRPr="003C3AB9">
        <w:t>riikliku järelevalve tegemisel võetud proovide</w:t>
      </w:r>
      <w:r>
        <w:t xml:space="preserve"> analüüsimiseks</w:t>
      </w:r>
      <w:r w:rsidRPr="003C3AB9">
        <w:t xml:space="preserve"> asjakohast laboriteenuse pakkujat, seetõttu täiendatakse seadust sättega, mi</w:t>
      </w:r>
      <w:r>
        <w:t xml:space="preserve">s käsitleb </w:t>
      </w:r>
      <w:r w:rsidRPr="003C3AB9">
        <w:t>riikliku järelevalve tegemisel võetud proovides</w:t>
      </w:r>
      <w:r w:rsidR="00B61F88">
        <w:t>t</w:t>
      </w:r>
      <w:r w:rsidRPr="003C3AB9">
        <w:t xml:space="preserve"> asjakohas</w:t>
      </w:r>
      <w:r w:rsidR="00B61F88">
        <w:t>te</w:t>
      </w:r>
      <w:r w:rsidRPr="003C3AB9">
        <w:t xml:space="preserve"> analüüsid</w:t>
      </w:r>
      <w:r w:rsidR="00B61F88">
        <w:t>e</w:t>
      </w:r>
      <w:r w:rsidRPr="003C3AB9">
        <w:t xml:space="preserve"> te</w:t>
      </w:r>
      <w:r w:rsidR="00B61F88">
        <w:t>gemist PTA</w:t>
      </w:r>
      <w:r w:rsidRPr="003C3AB9">
        <w:t xml:space="preserve"> volitatud laboris</w:t>
      </w:r>
      <w:r w:rsidR="00B61F88">
        <w:t>. Labori volitamiseks algatab haldusmenetluse PTA.</w:t>
      </w:r>
    </w:p>
    <w:p w14:paraId="2EF49A28" w14:textId="77777777" w:rsidR="003C3AB9" w:rsidRDefault="003C3AB9" w:rsidP="00B66736">
      <w:pPr>
        <w:jc w:val="both"/>
      </w:pPr>
    </w:p>
    <w:p w14:paraId="6D31A9DD" w14:textId="758B60A1" w:rsidR="007736BB" w:rsidRDefault="00D506DC" w:rsidP="00B66736">
      <w:pPr>
        <w:jc w:val="both"/>
      </w:pPr>
      <w:commentRangeStart w:id="20"/>
      <w:r w:rsidRPr="00AE1F14">
        <w:t>Komisjoni delegeeritud</w:t>
      </w:r>
      <w:r w:rsidR="007736BB" w:rsidRPr="00AE1F14">
        <w:t xml:space="preserve"> määruse (EL) nr </w:t>
      </w:r>
      <w:r w:rsidR="001C3F51" w:rsidRPr="00AE1F14">
        <w:t>2018</w:t>
      </w:r>
      <w:r w:rsidR="007736BB" w:rsidRPr="00AE1F14">
        <w:t>/</w:t>
      </w:r>
      <w:r w:rsidR="001C3F51" w:rsidRPr="00AE1F14">
        <w:t>273</w:t>
      </w:r>
      <w:r w:rsidR="00AE1F14" w:rsidRPr="00AE1F14">
        <w:rPr>
          <w:rStyle w:val="Allmrkuseviide"/>
        </w:rPr>
        <w:footnoteReference w:id="3"/>
      </w:r>
      <w:r w:rsidR="001C3F51" w:rsidRPr="00AE1F14">
        <w:t xml:space="preserve"> </w:t>
      </w:r>
      <w:r w:rsidR="007736BB" w:rsidRPr="00AE1F14">
        <w:t>kohaselt</w:t>
      </w:r>
      <w:r w:rsidR="007736BB">
        <w:t xml:space="preserve"> peab liikmesriik koostama ja ajakohastama nimekirja ettevõt</w:t>
      </w:r>
      <w:r w:rsidR="006B2C71">
        <w:t>ja</w:t>
      </w:r>
      <w:r w:rsidR="007736BB">
        <w:t>test, kes on kohustatud oma veinitoodete üle arvestust pidama</w:t>
      </w:r>
      <w:r w:rsidR="00A260CE">
        <w:t>,</w:t>
      </w:r>
      <w:r w:rsidR="007736BB">
        <w:t xml:space="preserve"> või liikmesriik võib </w:t>
      </w:r>
      <w:r w:rsidR="007736BB" w:rsidRPr="072EFDDD">
        <w:t>kasutada muuks otstarbeks koostatud asjakohaste ettevõt</w:t>
      </w:r>
      <w:r w:rsidR="006B2C71" w:rsidRPr="072EFDDD">
        <w:t>ja</w:t>
      </w:r>
      <w:r w:rsidR="007736BB" w:rsidRPr="072EFDDD">
        <w:t>te nimekirja nimetatud määruse kohaldamisel</w:t>
      </w:r>
      <w:r w:rsidR="007736BB">
        <w:t>.</w:t>
      </w:r>
      <w:commentRangeEnd w:id="20"/>
      <w:r>
        <w:commentReference w:id="20"/>
      </w:r>
      <w:r w:rsidR="007736BB" w:rsidRPr="007736BB">
        <w:rPr>
          <w:bCs/>
        </w:rPr>
        <w:t xml:space="preserve"> </w:t>
      </w:r>
      <w:r w:rsidR="007736BB" w:rsidRPr="072EFDDD">
        <w:t xml:space="preserve">Seni on selle nimekirjana kasutatud AR-i ning muud puuduvad andmed on kogutud veini liikumise aruannetega. AR-i kaotamisel ei ole edaspidi veini käitlevatel ettevõtjatel vajalik esitada veini liikumise aruandeid PTA-le, mis vähendab ettevõtjate halduskoormust, kuid ettevõtjad peavad endiselt pidama arvestust oma käideldavate toodete üle ning PTA kontrollib </w:t>
      </w:r>
      <w:r w:rsidR="007736BB">
        <w:t>asjakohase sagedusega nõude täitmist</w:t>
      </w:r>
      <w:r w:rsidR="00AB4543">
        <w:t>.</w:t>
      </w:r>
      <w:r w:rsidR="00AB4543" w:rsidRPr="00AB4543">
        <w:t xml:space="preserve"> </w:t>
      </w:r>
      <w:r w:rsidR="00AB4543">
        <w:t xml:space="preserve">PTA-l on võimalik kasutada </w:t>
      </w:r>
      <w:r w:rsidR="00AB4543" w:rsidRPr="00AB4543">
        <w:t>RTSR</w:t>
      </w:r>
      <w:r w:rsidR="00AB4543">
        <w:t>-i</w:t>
      </w:r>
      <w:r w:rsidR="00AB4543" w:rsidRPr="00AB4543">
        <w:t xml:space="preserve"> andmeid arvestuse pidamiseks nende ettevõtjate üle, kellel on </w:t>
      </w:r>
      <w:r w:rsidR="00AB4543">
        <w:t xml:space="preserve">kohustus pidada arvestust oma veinitoodete üle. </w:t>
      </w:r>
    </w:p>
    <w:p w14:paraId="3FFAC6A3" w14:textId="77777777" w:rsidR="00B61F88" w:rsidRDefault="00B61F88" w:rsidP="00B66736">
      <w:pPr>
        <w:jc w:val="both"/>
      </w:pPr>
    </w:p>
    <w:p w14:paraId="080A0756" w14:textId="4027AC45" w:rsidR="006C77BE" w:rsidRDefault="006C77BE" w:rsidP="00B66736">
      <w:pPr>
        <w:jc w:val="both"/>
      </w:pPr>
      <w:r w:rsidRPr="00F45FF7">
        <w:t xml:space="preserve">Eelnõu menetlus on kiireloomuline, </w:t>
      </w:r>
      <w:r w:rsidR="00975B47" w:rsidRPr="00F45FF7">
        <w:t xml:space="preserve">arvestades Vabariigi Valitsuse otsust kaotada AR ja selleks </w:t>
      </w:r>
      <w:r w:rsidR="00A260CE">
        <w:t>kavandatud</w:t>
      </w:r>
      <w:r w:rsidR="00A260CE" w:rsidRPr="00F45FF7">
        <w:t xml:space="preserve"> </w:t>
      </w:r>
      <w:r w:rsidR="00975B47" w:rsidRPr="00F45FF7">
        <w:t xml:space="preserve">tähtaega. </w:t>
      </w:r>
      <w:proofErr w:type="spellStart"/>
      <w:r w:rsidR="006E2619">
        <w:t>AR</w:t>
      </w:r>
      <w:r w:rsidR="00642F38">
        <w:t>-</w:t>
      </w:r>
      <w:r w:rsidR="006E2619">
        <w:t>i</w:t>
      </w:r>
      <w:proofErr w:type="spellEnd"/>
      <w:r w:rsidR="006E2619">
        <w:t xml:space="preserve"> tegevuse lõpetamis</w:t>
      </w:r>
      <w:r w:rsidR="007249C7">
        <w:t>t ja sellega se</w:t>
      </w:r>
      <w:r w:rsidR="006E2619">
        <w:t>onduvat on analüüsitud</w:t>
      </w:r>
      <w:r w:rsidR="00F45FF7" w:rsidRPr="005B268B">
        <w:t xml:space="preserve"> </w:t>
      </w:r>
      <w:r w:rsidR="00766332">
        <w:t>AS-i</w:t>
      </w:r>
      <w:r w:rsidR="006E2619">
        <w:t xml:space="preserve"> muutmise </w:t>
      </w:r>
      <w:r w:rsidR="00F45FF7" w:rsidRPr="005B268B">
        <w:t xml:space="preserve">seaduse </w:t>
      </w:r>
      <w:r w:rsidR="006E2619">
        <w:t xml:space="preserve">eelnõu </w:t>
      </w:r>
      <w:r w:rsidR="00F45FF7" w:rsidRPr="005B268B">
        <w:t>väljatöötamiskavatsus</w:t>
      </w:r>
      <w:r w:rsidR="006E2619">
        <w:t>es</w:t>
      </w:r>
      <w:r w:rsidR="00F45FF7" w:rsidRPr="005B268B">
        <w:t xml:space="preserve"> (</w:t>
      </w:r>
      <w:r w:rsidR="00F45FF7" w:rsidRPr="00421B65">
        <w:rPr>
          <w:iCs/>
        </w:rPr>
        <w:t>VTK</w:t>
      </w:r>
      <w:r w:rsidR="00F45FF7" w:rsidRPr="005B268B">
        <w:t>). VTK toimiku number eelnõude infosüsteemis oli 18-1065</w:t>
      </w:r>
      <w:r w:rsidR="00F45FF7" w:rsidRPr="005B268B">
        <w:rPr>
          <w:vertAlign w:val="superscript"/>
        </w:rPr>
        <w:footnoteReference w:id="4"/>
      </w:r>
      <w:r w:rsidR="00F45FF7" w:rsidRPr="005B268B">
        <w:t xml:space="preserve">. </w:t>
      </w:r>
      <w:commentRangeStart w:id="21"/>
      <w:commentRangeStart w:id="22"/>
      <w:r w:rsidR="00F45FF7" w:rsidRPr="005B268B">
        <w:t>VTK saadeti kooskõlastamiseks Majandus- ja Kommunikatsiooniministeeriumile, Rahandusministeeriumile, Siseministeeriumile, Sotsiaalministeeriumile ja Justiitsministeeriumile</w:t>
      </w:r>
      <w:r w:rsidR="00A260CE">
        <w:t>.</w:t>
      </w:r>
      <w:commentRangeEnd w:id="21"/>
      <w:r w:rsidR="00E46FC5">
        <w:rPr>
          <w:rStyle w:val="Kommentaariviide"/>
        </w:rPr>
        <w:commentReference w:id="21"/>
      </w:r>
      <w:commentRangeEnd w:id="22"/>
      <w:r w:rsidR="008523B1">
        <w:rPr>
          <w:rStyle w:val="Kommentaariviide"/>
        </w:rPr>
        <w:commentReference w:id="22"/>
      </w:r>
    </w:p>
    <w:p w14:paraId="48591DA1" w14:textId="77777777" w:rsidR="00B66736" w:rsidRPr="00A7710A" w:rsidRDefault="00B66736" w:rsidP="00B66736">
      <w:pPr>
        <w:jc w:val="both"/>
      </w:pPr>
    </w:p>
    <w:p w14:paraId="339A15A4" w14:textId="77777777" w:rsidR="00B66736" w:rsidRDefault="00B66736" w:rsidP="00A40FD8">
      <w:pPr>
        <w:rPr>
          <w:b/>
          <w:bCs/>
        </w:rPr>
      </w:pPr>
      <w:commentRangeStart w:id="23"/>
      <w:commentRangeStart w:id="24"/>
      <w:r w:rsidRPr="072EFDDD">
        <w:rPr>
          <w:b/>
          <w:bCs/>
        </w:rPr>
        <w:t>3. Eelnõu sisu ja võrdlev analüüs</w:t>
      </w:r>
      <w:commentRangeEnd w:id="23"/>
      <w:r>
        <w:commentReference w:id="23"/>
      </w:r>
      <w:commentRangeEnd w:id="24"/>
      <w:r>
        <w:commentReference w:id="24"/>
      </w:r>
    </w:p>
    <w:p w14:paraId="393CF16C" w14:textId="77777777" w:rsidR="00B66736" w:rsidRPr="006944A0" w:rsidRDefault="00B66736" w:rsidP="00B66736">
      <w:pPr>
        <w:jc w:val="both"/>
      </w:pPr>
    </w:p>
    <w:p w14:paraId="702249C8" w14:textId="17C08139" w:rsidR="002361A1" w:rsidRPr="002361A1" w:rsidRDefault="002361A1" w:rsidP="002361A1">
      <w:pPr>
        <w:jc w:val="both"/>
      </w:pPr>
      <w:r w:rsidRPr="002361A1">
        <w:t xml:space="preserve">Eelnõu koosneb </w:t>
      </w:r>
      <w:r w:rsidR="00A260CE">
        <w:t>neljast</w:t>
      </w:r>
      <w:r w:rsidR="00A260CE" w:rsidRPr="002361A1">
        <w:t xml:space="preserve"> </w:t>
      </w:r>
      <w:r w:rsidRPr="002361A1">
        <w:t>paragrahvist, millest esimese</w:t>
      </w:r>
      <w:r w:rsidR="001F11D7">
        <w:t>s</w:t>
      </w:r>
      <w:r w:rsidRPr="002361A1">
        <w:t xml:space="preserve"> tehakse muudatused </w:t>
      </w:r>
      <w:r w:rsidR="00AB4543">
        <w:t>AS-is</w:t>
      </w:r>
      <w:r w:rsidR="00B5401B">
        <w:t xml:space="preserve">, teises </w:t>
      </w:r>
      <w:r w:rsidR="002915EC" w:rsidRPr="002915EC">
        <w:t>ATKEAS-</w:t>
      </w:r>
      <w:proofErr w:type="spellStart"/>
      <w:r w:rsidR="002915EC" w:rsidRPr="002915EC">
        <w:t>is</w:t>
      </w:r>
      <w:proofErr w:type="spellEnd"/>
      <w:r w:rsidR="00B5401B">
        <w:t>, kolmandas</w:t>
      </w:r>
      <w:r w:rsidR="00B5401B" w:rsidRPr="00B5401B">
        <w:t xml:space="preserve"> </w:t>
      </w:r>
      <w:r w:rsidR="00A260CE">
        <w:t>RLS-</w:t>
      </w:r>
      <w:proofErr w:type="spellStart"/>
      <w:r w:rsidR="00A260CE">
        <w:t>is</w:t>
      </w:r>
      <w:proofErr w:type="spellEnd"/>
      <w:r w:rsidR="002915EC" w:rsidRPr="002915EC" w:rsidDel="002915EC">
        <w:t xml:space="preserve"> </w:t>
      </w:r>
      <w:r w:rsidRPr="002361A1">
        <w:t xml:space="preserve">ning </w:t>
      </w:r>
      <w:r w:rsidR="00B5401B">
        <w:t>neljandas</w:t>
      </w:r>
      <w:r w:rsidRPr="002361A1">
        <w:t xml:space="preserve"> sätestatakse seaduse jõustumisaeg.</w:t>
      </w:r>
    </w:p>
    <w:p w14:paraId="6E757131" w14:textId="77777777" w:rsidR="002361A1" w:rsidRPr="002361A1" w:rsidRDefault="002361A1" w:rsidP="002361A1">
      <w:pPr>
        <w:jc w:val="both"/>
      </w:pPr>
    </w:p>
    <w:p w14:paraId="2A84689A" w14:textId="77777777" w:rsidR="002361A1" w:rsidRPr="002361A1" w:rsidRDefault="002361A1" w:rsidP="002361A1">
      <w:pPr>
        <w:jc w:val="both"/>
      </w:pPr>
      <w:r w:rsidRPr="00B85C9C">
        <w:rPr>
          <w:b/>
          <w:bCs/>
        </w:rPr>
        <w:t>Eelnõu §-ga 1</w:t>
      </w:r>
      <w:r w:rsidRPr="00B85C9C">
        <w:t xml:space="preserve"> muudetakse AS-i.</w:t>
      </w:r>
    </w:p>
    <w:p w14:paraId="34ADA2E7" w14:textId="77777777" w:rsidR="002361A1" w:rsidRPr="002361A1" w:rsidRDefault="002361A1" w:rsidP="002361A1">
      <w:pPr>
        <w:jc w:val="both"/>
      </w:pPr>
    </w:p>
    <w:p w14:paraId="37C3AABD" w14:textId="4A463545" w:rsidR="00C939F1" w:rsidRPr="00C939F1" w:rsidRDefault="002361A1" w:rsidP="00C939F1">
      <w:pPr>
        <w:jc w:val="both"/>
      </w:pPr>
      <w:r w:rsidRPr="001F11D7">
        <w:rPr>
          <w:b/>
          <w:bCs/>
        </w:rPr>
        <w:t>Eelnõu § 1 punktiga 1</w:t>
      </w:r>
      <w:r w:rsidRPr="002361A1">
        <w:t xml:space="preserve"> </w:t>
      </w:r>
      <w:r w:rsidR="00E73C63">
        <w:t>tunnistatakse kehtetuks</w:t>
      </w:r>
      <w:r w:rsidRPr="002361A1">
        <w:t xml:space="preserve"> AS-i § 1 lõike</w:t>
      </w:r>
      <w:r w:rsidR="00E73C63">
        <w:t>d</w:t>
      </w:r>
      <w:r w:rsidRPr="002361A1">
        <w:t xml:space="preserve"> 4 </w:t>
      </w:r>
      <w:r w:rsidR="00E73C63">
        <w:t>ja 4</w:t>
      </w:r>
      <w:r w:rsidR="00E73C63" w:rsidRPr="00E73C63">
        <w:rPr>
          <w:vertAlign w:val="superscript"/>
        </w:rPr>
        <w:t>1</w:t>
      </w:r>
      <w:r w:rsidR="00DF5CA8">
        <w:t xml:space="preserve">, </w:t>
      </w:r>
      <w:r w:rsidR="00DF5CA8" w:rsidRPr="00DF5CA8">
        <w:t>§ 4 lõike 1 punktid 2, 4</w:t>
      </w:r>
      <w:r w:rsidR="00A260CE">
        <w:t xml:space="preserve"> ja</w:t>
      </w:r>
      <w:r w:rsidR="00DF5CA8" w:rsidRPr="00DF5CA8">
        <w:t xml:space="preserve"> 5 </w:t>
      </w:r>
      <w:r w:rsidR="00A260CE">
        <w:t>ning</w:t>
      </w:r>
      <w:r w:rsidR="00DF5CA8" w:rsidRPr="00DF5CA8">
        <w:t xml:space="preserve"> lõige 3</w:t>
      </w:r>
      <w:r w:rsidR="00C939F1">
        <w:t>. Kehtiva AS-i</w:t>
      </w:r>
      <w:r w:rsidR="00DF5CA8">
        <w:t xml:space="preserve"> § 1 lõike 4</w:t>
      </w:r>
      <w:r w:rsidR="00C939F1">
        <w:t xml:space="preserve"> kohaselt on v</w:t>
      </w:r>
      <w:r w:rsidR="00C939F1" w:rsidRPr="00C939F1">
        <w:t>olitatud labor</w:t>
      </w:r>
      <w:r w:rsidR="00257342">
        <w:t>i</w:t>
      </w:r>
      <w:r w:rsidR="00C939F1">
        <w:t xml:space="preserve"> </w:t>
      </w:r>
      <w:r w:rsidR="00DF5CA8">
        <w:t xml:space="preserve">puhul </w:t>
      </w:r>
      <w:r w:rsidR="00C939F1">
        <w:t xml:space="preserve">tegu </w:t>
      </w:r>
      <w:r w:rsidR="00C939F1" w:rsidRPr="00C939F1">
        <w:t>alkoholianalüüside tegemiseks akrediteeritud labor</w:t>
      </w:r>
      <w:r w:rsidR="00C939F1">
        <w:t>iga</w:t>
      </w:r>
      <w:r w:rsidR="00C939F1" w:rsidRPr="00C939F1">
        <w:t>, mis on saanud õiguse tegutseda volitatud laborina</w:t>
      </w:r>
      <w:r w:rsidR="00C939F1">
        <w:t xml:space="preserve">. </w:t>
      </w:r>
      <w:commentRangeStart w:id="25"/>
      <w:r w:rsidR="00C939F1" w:rsidRPr="00C939F1">
        <w:t>Volitatud laborina käsitatakse ka E</w:t>
      </w:r>
      <w:r w:rsidR="00C939F1">
        <w:t>L-i</w:t>
      </w:r>
      <w:r w:rsidR="00C939F1" w:rsidRPr="00C939F1">
        <w:t xml:space="preserve"> teises liikmesriigis asuvat laborit, millele on andnud õiguse teha alkoholianalüüse teine liikmesriik, ja </w:t>
      </w:r>
      <w:bookmarkStart w:id="26" w:name="_Hlk209689151"/>
      <w:r w:rsidR="00DF714C">
        <w:t>EL</w:t>
      </w:r>
      <w:r w:rsidR="00A260CE">
        <w:t>-i</w:t>
      </w:r>
      <w:r w:rsidR="00DF714C">
        <w:t xml:space="preserve"> vä</w:t>
      </w:r>
      <w:r w:rsidR="00C939F1" w:rsidRPr="00C939F1">
        <w:t>lises riigis asuvat laborit</w:t>
      </w:r>
      <w:bookmarkEnd w:id="26"/>
      <w:r w:rsidR="00C939F1" w:rsidRPr="00C939F1">
        <w:t>, mille õigusest teha alkoholianalüüse on teatanud Euroopa Komisjon.</w:t>
      </w:r>
      <w:r w:rsidR="00C939F1">
        <w:t xml:space="preserve"> </w:t>
      </w:r>
      <w:commentRangeEnd w:id="25"/>
      <w:r>
        <w:commentReference w:id="25"/>
      </w:r>
      <w:r w:rsidR="00C939F1">
        <w:t>V</w:t>
      </w:r>
      <w:r w:rsidR="00C939F1" w:rsidRPr="00C939F1">
        <w:t>olitatud laborina tegutsemise õiguse andmise, muutmise, peatamise ja kehtetuks tunnistamise korra kehtestab</w:t>
      </w:r>
      <w:r w:rsidR="00C939F1">
        <w:t xml:space="preserve"> </w:t>
      </w:r>
      <w:r w:rsidR="00382C91" w:rsidRPr="00382C91">
        <w:t>Vabariigi Valitsus</w:t>
      </w:r>
      <w:r w:rsidR="00C939F1" w:rsidRPr="00C939F1">
        <w:t>.</w:t>
      </w:r>
      <w:r w:rsidR="00C939F1">
        <w:t xml:space="preserve"> </w:t>
      </w:r>
      <w:r w:rsidR="00470CBC">
        <w:t>Need sätted on eeskätt seotud AR-i r</w:t>
      </w:r>
      <w:r w:rsidR="00470CBC" w:rsidRPr="00470CBC">
        <w:t>egistrikande tegemise</w:t>
      </w:r>
      <w:r w:rsidR="00470CBC">
        <w:t xml:space="preserve">ga. AS-i </w:t>
      </w:r>
      <w:r w:rsidR="00470CBC" w:rsidRPr="002361A1">
        <w:t>§</w:t>
      </w:r>
      <w:r w:rsidR="00470CBC">
        <w:t xml:space="preserve"> 10 </w:t>
      </w:r>
      <w:r w:rsidR="00A260CE">
        <w:t xml:space="preserve">kohaselt </w:t>
      </w:r>
      <w:r w:rsidR="00470CBC">
        <w:t>tuleb t</w:t>
      </w:r>
      <w:r w:rsidR="00470CBC" w:rsidRPr="00470CBC">
        <w:t xml:space="preserve">arbijapakendis alkohoolse joogi </w:t>
      </w:r>
      <w:r w:rsidR="00470CBC">
        <w:t>või t</w:t>
      </w:r>
      <w:r w:rsidR="00470CBC" w:rsidRPr="00470CBC">
        <w:t>arbijapakendisse pakendamata alkoholi</w:t>
      </w:r>
      <w:r w:rsidR="00470CBC">
        <w:t xml:space="preserve"> </w:t>
      </w:r>
      <w:r w:rsidR="00470CBC" w:rsidRPr="00470CBC">
        <w:t xml:space="preserve">kandmiseks </w:t>
      </w:r>
      <w:r w:rsidR="00470CBC">
        <w:t xml:space="preserve">AR-i </w:t>
      </w:r>
      <w:r w:rsidR="00470CBC" w:rsidRPr="00470CBC">
        <w:t xml:space="preserve">koos </w:t>
      </w:r>
      <w:r w:rsidR="00A260CE">
        <w:t>asjakohase</w:t>
      </w:r>
      <w:r w:rsidR="00A260CE" w:rsidRPr="00470CBC">
        <w:t xml:space="preserve"> </w:t>
      </w:r>
      <w:r w:rsidR="00470CBC" w:rsidRPr="00470CBC">
        <w:t>taotlusega esita</w:t>
      </w:r>
      <w:r w:rsidR="00470CBC">
        <w:t>da</w:t>
      </w:r>
      <w:r w:rsidR="00470CBC" w:rsidRPr="00470CBC">
        <w:t xml:space="preserve"> </w:t>
      </w:r>
      <w:r w:rsidR="00470CBC">
        <w:t>PTA-le (AR-i</w:t>
      </w:r>
      <w:r w:rsidR="00470CBC" w:rsidRPr="00470CBC">
        <w:t xml:space="preserve"> volitatud töötleja</w:t>
      </w:r>
      <w:r w:rsidR="00470CBC">
        <w:t xml:space="preserve">) </w:t>
      </w:r>
      <w:r w:rsidR="00470CBC" w:rsidRPr="00470CBC">
        <w:t>volitatud labori väljastatud katseprotokoll</w:t>
      </w:r>
      <w:r w:rsidR="00470CBC">
        <w:t xml:space="preserve">. Seega </w:t>
      </w:r>
      <w:r w:rsidR="00A260CE">
        <w:t xml:space="preserve">olid </w:t>
      </w:r>
      <w:r w:rsidR="00470CBC">
        <w:t xml:space="preserve">kehtiva õiguse kohaselt sellisteks laboriteks </w:t>
      </w:r>
      <w:r w:rsidR="00DF714C" w:rsidRPr="00DF714C">
        <w:t>valdkonna eest vastutava ministri käskkirjag</w:t>
      </w:r>
      <w:r w:rsidR="00DF714C">
        <w:t xml:space="preserve">a volitatud laborid, EL-i teises liikmesriigis volitatud laborid ning </w:t>
      </w:r>
      <w:r w:rsidR="00DF714C" w:rsidRPr="00DF714C">
        <w:t>EL</w:t>
      </w:r>
      <w:r w:rsidR="00A260CE">
        <w:t>-i</w:t>
      </w:r>
      <w:r w:rsidR="00DF714C" w:rsidRPr="00DF714C">
        <w:t xml:space="preserve"> välises riigis </w:t>
      </w:r>
      <w:r w:rsidR="00DF714C">
        <w:t>volitatud</w:t>
      </w:r>
      <w:r w:rsidR="00DF714C" w:rsidRPr="00DF714C">
        <w:t xml:space="preserve"> labori</w:t>
      </w:r>
      <w:r w:rsidR="00DF714C">
        <w:t>d, kes väljastasid asjakohaseid kat</w:t>
      </w:r>
      <w:r w:rsidR="00A260CE">
        <w:t>s</w:t>
      </w:r>
      <w:r w:rsidR="00DF714C">
        <w:t xml:space="preserve">eprotokolle, mis esitati koos muude andmetega AR-i kande tegemiseks. Seoses AR-i kaotamisega puudub vajadus säilitada olemasolevat volitatud laborite süsteemi. Alkoholi käitlejatel on võimalik enesekontrolli raames võetud proovide analüüsimiseks valida endale kõige sobivam teenusepakkuja ning edaspidi puudub neil kohustus kasutada just volitatud labori teenuseid. </w:t>
      </w:r>
      <w:commentRangeStart w:id="27"/>
      <w:r w:rsidR="00DF714C">
        <w:t>PTA</w:t>
      </w:r>
      <w:r w:rsidR="000B5BBD">
        <w:t xml:space="preserve"> vajab</w:t>
      </w:r>
      <w:r w:rsidR="00DF714C">
        <w:t xml:space="preserve"> r</w:t>
      </w:r>
      <w:r w:rsidR="00DF714C" w:rsidRPr="00DF714C">
        <w:t xml:space="preserve">iikliku järelevalve tegemisel võetud proovide </w:t>
      </w:r>
      <w:r w:rsidR="00A260CE">
        <w:t xml:space="preserve">analüüsimiseks </w:t>
      </w:r>
      <w:r w:rsidR="000B5BBD">
        <w:t>laboriteenuse pakkujat ning eelnõuga kavandatakse kehtestada nõuded r</w:t>
      </w:r>
      <w:r w:rsidR="000B5BBD" w:rsidRPr="000B5BBD">
        <w:t>iikliku järelevalve tegemisel võetud proovidest asjakohaste analüüside tegemise</w:t>
      </w:r>
      <w:r w:rsidR="000B5BBD">
        <w:t xml:space="preserve"> kohta, mis on kooskõlas </w:t>
      </w:r>
      <w:r w:rsidR="000B5BBD" w:rsidRPr="000B5BBD">
        <w:t>Euroopa Parlamendi ja nõukogu määrus</w:t>
      </w:r>
      <w:r w:rsidR="000B5BBD">
        <w:t>ega</w:t>
      </w:r>
      <w:r w:rsidR="000B5BBD" w:rsidRPr="000B5BBD">
        <w:t xml:space="preserve"> (EL) nr 1308/2013</w:t>
      </w:r>
      <w:r w:rsidR="000B5BBD">
        <w:rPr>
          <w:rStyle w:val="Allmrkuseviide"/>
        </w:rPr>
        <w:footnoteReference w:id="5"/>
      </w:r>
      <w:r w:rsidR="00A260CE">
        <w:t>.</w:t>
      </w:r>
      <w:commentRangeEnd w:id="27"/>
      <w:r>
        <w:commentReference w:id="27"/>
      </w:r>
    </w:p>
    <w:p w14:paraId="5A206B9B" w14:textId="77777777" w:rsidR="006D3B31" w:rsidRDefault="006D3B31" w:rsidP="002361A1">
      <w:pPr>
        <w:jc w:val="both"/>
      </w:pPr>
    </w:p>
    <w:p w14:paraId="7F87A414" w14:textId="51BC8D3F" w:rsidR="003A655A" w:rsidRDefault="006D3B31" w:rsidP="002361A1">
      <w:pPr>
        <w:jc w:val="both"/>
      </w:pPr>
      <w:r>
        <w:t xml:space="preserve">AS-i § 4 lõike 1 punktide </w:t>
      </w:r>
      <w:r w:rsidR="00F361CA">
        <w:t>2</w:t>
      </w:r>
      <w:r w:rsidR="008F1BEB">
        <w:t>,</w:t>
      </w:r>
      <w:r w:rsidR="00F361CA">
        <w:t xml:space="preserve"> 4</w:t>
      </w:r>
      <w:r w:rsidR="008F1BEB">
        <w:t xml:space="preserve"> ja</w:t>
      </w:r>
      <w:r w:rsidR="00A260CE">
        <w:t xml:space="preserve"> </w:t>
      </w:r>
      <w:r w:rsidR="008F1BEB">
        <w:t>5</w:t>
      </w:r>
      <w:r w:rsidR="006719A4">
        <w:t xml:space="preserve"> </w:t>
      </w:r>
      <w:r>
        <w:t xml:space="preserve">kohaselt peab Eestis käideldav alkohol olema kantud </w:t>
      </w:r>
      <w:r w:rsidR="00A85DFB">
        <w:t>AR-i</w:t>
      </w:r>
      <w:r>
        <w:t xml:space="preserve">, vastama </w:t>
      </w:r>
      <w:r w:rsidR="00A85DFB">
        <w:t>AR-i</w:t>
      </w:r>
      <w:r>
        <w:t xml:space="preserve"> kandmisel esitatud katsetulemuste protokollis või sertifikaadis (</w:t>
      </w:r>
      <w:r w:rsidRPr="072EFDDD">
        <w:rPr>
          <w:i/>
          <w:iCs/>
        </w:rPr>
        <w:t>katseprotokoll</w:t>
      </w:r>
      <w:r>
        <w:t>) märgitud näitajatele</w:t>
      </w:r>
      <w:r w:rsidR="00A260CE">
        <w:t xml:space="preserve"> ning</w:t>
      </w:r>
      <w:r>
        <w:t xml:space="preserve"> </w:t>
      </w:r>
      <w:r w:rsidR="00F46571">
        <w:t>tarbijapakendi ja selle märgistuse poolest AR-i kandmisel esitatud tootenäidisele</w:t>
      </w:r>
      <w:r w:rsidR="008F1BEB">
        <w:t>.</w:t>
      </w:r>
      <w:r w:rsidR="0099658C">
        <w:t xml:space="preserve"> </w:t>
      </w:r>
      <w:r>
        <w:t xml:space="preserve">AS-i </w:t>
      </w:r>
      <w:bookmarkStart w:id="28" w:name="_Hlk209521912"/>
      <w:r>
        <w:t xml:space="preserve">§ 4 lõike </w:t>
      </w:r>
      <w:bookmarkEnd w:id="28"/>
      <w:r>
        <w:t>3 kohaselt sätestab katseprotokollis sisalduvate andmete loetelu valdkonna eest vastutav minister.</w:t>
      </w:r>
      <w:r w:rsidR="006E7C88">
        <w:t xml:space="preserve"> </w:t>
      </w:r>
    </w:p>
    <w:p w14:paraId="3EC84F13" w14:textId="77777777" w:rsidR="00BC34B9" w:rsidRDefault="00BC34B9" w:rsidP="002361A1">
      <w:pPr>
        <w:jc w:val="both"/>
        <w:rPr>
          <w:bCs/>
        </w:rPr>
      </w:pPr>
    </w:p>
    <w:p w14:paraId="67DECF06" w14:textId="63809B4D" w:rsidR="00166EA1" w:rsidRDefault="00915E89" w:rsidP="002361A1">
      <w:pPr>
        <w:jc w:val="both"/>
      </w:pPr>
      <w:commentRangeStart w:id="29"/>
      <w:r>
        <w:t>AS-i § 4 lõike 1 punktides 2</w:t>
      </w:r>
      <w:r w:rsidR="008F1BEB">
        <w:t>,</w:t>
      </w:r>
      <w:r>
        <w:t xml:space="preserve"> 4</w:t>
      </w:r>
      <w:r w:rsidR="008F1BEB">
        <w:t xml:space="preserve"> ja 5 ning </w:t>
      </w:r>
      <w:r>
        <w:t>lõikes 3</w:t>
      </w:r>
      <w:commentRangeEnd w:id="29"/>
      <w:r>
        <w:commentReference w:id="29"/>
      </w:r>
      <w:r>
        <w:t xml:space="preserve"> sätestatud nõuded on seotud AR-i kannete tegemisega ning tulenevalt </w:t>
      </w:r>
      <w:r w:rsidR="006719A4">
        <w:t>AR-i kaotamise</w:t>
      </w:r>
      <w:r>
        <w:t>st ei ole kõnealuse</w:t>
      </w:r>
      <w:r w:rsidR="00BC34B9">
        <w:t>d</w:t>
      </w:r>
      <w:r>
        <w:t xml:space="preserve"> nõu</w:t>
      </w:r>
      <w:r w:rsidR="00BC34B9">
        <w:t>ded</w:t>
      </w:r>
      <w:r>
        <w:t xml:space="preserve"> </w:t>
      </w:r>
      <w:r w:rsidR="00A260CE">
        <w:t xml:space="preserve">edaspidi </w:t>
      </w:r>
      <w:r>
        <w:t>vajalik</w:t>
      </w:r>
      <w:r w:rsidR="00BC34B9">
        <w:t>ud</w:t>
      </w:r>
      <w:r>
        <w:t xml:space="preserve">. </w:t>
      </w:r>
    </w:p>
    <w:p w14:paraId="1CE2DB81" w14:textId="77777777" w:rsidR="0099310C" w:rsidRDefault="0099310C" w:rsidP="002361A1">
      <w:pPr>
        <w:jc w:val="both"/>
        <w:rPr>
          <w:bCs/>
        </w:rPr>
      </w:pPr>
    </w:p>
    <w:p w14:paraId="693A64A6" w14:textId="3FE8738E" w:rsidR="006C44FF" w:rsidRPr="00C339D4" w:rsidRDefault="006C44FF" w:rsidP="006C44FF">
      <w:pPr>
        <w:jc w:val="both"/>
        <w:rPr>
          <w:bCs/>
        </w:rPr>
      </w:pPr>
      <w:r w:rsidRPr="0067106C">
        <w:rPr>
          <w:b/>
          <w:bCs/>
        </w:rPr>
        <w:t>Eelnõu</w:t>
      </w:r>
      <w:r w:rsidRPr="0067106C">
        <w:t xml:space="preserve"> </w:t>
      </w:r>
      <w:r w:rsidRPr="0067106C">
        <w:rPr>
          <w:b/>
          <w:bCs/>
        </w:rPr>
        <w:t xml:space="preserve">§ 1 punktiga </w:t>
      </w:r>
      <w:r w:rsidR="008F1BEB">
        <w:rPr>
          <w:b/>
          <w:bCs/>
        </w:rPr>
        <w:t>2</w:t>
      </w:r>
      <w:r w:rsidRPr="002361A1">
        <w:t xml:space="preserve"> muudetakse AS-i </w:t>
      </w:r>
      <w:r w:rsidRPr="002361A1">
        <w:rPr>
          <w:bCs/>
        </w:rPr>
        <w:t xml:space="preserve">§ 4 lõiget </w:t>
      </w:r>
      <w:r>
        <w:rPr>
          <w:bCs/>
        </w:rPr>
        <w:t>4</w:t>
      </w:r>
      <w:r w:rsidRPr="002361A1">
        <w:rPr>
          <w:bCs/>
        </w:rPr>
        <w:t xml:space="preserve">, mis sätestab tingimused juhtumitele, </w:t>
      </w:r>
      <w:r>
        <w:rPr>
          <w:bCs/>
        </w:rPr>
        <w:t xml:space="preserve">kus </w:t>
      </w:r>
      <w:r w:rsidRPr="002361A1">
        <w:rPr>
          <w:bCs/>
        </w:rPr>
        <w:t xml:space="preserve">käideldav alkohol </w:t>
      </w:r>
      <w:r>
        <w:rPr>
          <w:bCs/>
        </w:rPr>
        <w:t xml:space="preserve">ei pea </w:t>
      </w:r>
      <w:r w:rsidRPr="002361A1">
        <w:rPr>
          <w:bCs/>
        </w:rPr>
        <w:t xml:space="preserve">vastama </w:t>
      </w:r>
      <w:r w:rsidRPr="002361A1">
        <w:t xml:space="preserve">AS-i </w:t>
      </w:r>
      <w:r w:rsidRPr="002361A1">
        <w:rPr>
          <w:bCs/>
        </w:rPr>
        <w:t xml:space="preserve">§ 4 </w:t>
      </w:r>
      <w:r>
        <w:rPr>
          <w:bCs/>
        </w:rPr>
        <w:t xml:space="preserve">lõike 1 punktides 1−5 </w:t>
      </w:r>
      <w:r w:rsidRPr="002361A1">
        <w:rPr>
          <w:bCs/>
        </w:rPr>
        <w:t xml:space="preserve">kehtestatud nõuetele. </w:t>
      </w:r>
      <w:r w:rsidRPr="006C44FF">
        <w:rPr>
          <w:bCs/>
        </w:rPr>
        <w:t xml:space="preserve">Sättes tehakse üksnes tehniline muudatus, </w:t>
      </w:r>
      <w:r>
        <w:rPr>
          <w:bCs/>
        </w:rPr>
        <w:t xml:space="preserve">arvestades, et </w:t>
      </w:r>
      <w:r w:rsidR="00B057D5">
        <w:rPr>
          <w:bCs/>
        </w:rPr>
        <w:t xml:space="preserve">eelnõuga kavandatakse </w:t>
      </w:r>
      <w:r w:rsidRPr="002361A1">
        <w:rPr>
          <w:bCs/>
        </w:rPr>
        <w:t xml:space="preserve">AS-i § 4 lõike 1 punktid 2, 4 ja 5 </w:t>
      </w:r>
      <w:r>
        <w:rPr>
          <w:bCs/>
        </w:rPr>
        <w:t>kehtetuks</w:t>
      </w:r>
      <w:r w:rsidR="00A260CE" w:rsidRPr="00A260CE">
        <w:rPr>
          <w:bCs/>
        </w:rPr>
        <w:t xml:space="preserve"> </w:t>
      </w:r>
      <w:r w:rsidR="00A260CE" w:rsidRPr="002361A1">
        <w:rPr>
          <w:bCs/>
        </w:rPr>
        <w:t>tunnista</w:t>
      </w:r>
      <w:r w:rsidR="00A260CE">
        <w:rPr>
          <w:bCs/>
        </w:rPr>
        <w:t>da</w:t>
      </w:r>
      <w:r>
        <w:rPr>
          <w:bCs/>
        </w:rPr>
        <w:t xml:space="preserve">. </w:t>
      </w:r>
    </w:p>
    <w:p w14:paraId="00341FD5" w14:textId="77777777" w:rsidR="006C44FF" w:rsidRPr="002361A1" w:rsidRDefault="006C44FF" w:rsidP="006C44FF">
      <w:pPr>
        <w:jc w:val="both"/>
      </w:pPr>
    </w:p>
    <w:p w14:paraId="76757BF9" w14:textId="447D118C" w:rsidR="00F34C42" w:rsidRPr="002361A1" w:rsidRDefault="002361A1" w:rsidP="002361A1">
      <w:pPr>
        <w:jc w:val="both"/>
      </w:pPr>
      <w:r w:rsidRPr="00E720A1">
        <w:rPr>
          <w:b/>
          <w:bCs/>
        </w:rPr>
        <w:t>Eelnõu</w:t>
      </w:r>
      <w:r w:rsidRPr="00E720A1">
        <w:t xml:space="preserve"> </w:t>
      </w:r>
      <w:r w:rsidRPr="00E720A1">
        <w:rPr>
          <w:b/>
          <w:bCs/>
        </w:rPr>
        <w:t xml:space="preserve">§ 1 punktiga </w:t>
      </w:r>
      <w:r w:rsidR="0090708E">
        <w:rPr>
          <w:b/>
          <w:bCs/>
        </w:rPr>
        <w:t>3</w:t>
      </w:r>
      <w:r w:rsidRPr="00E720A1">
        <w:rPr>
          <w:b/>
          <w:bCs/>
        </w:rPr>
        <w:t xml:space="preserve"> </w:t>
      </w:r>
      <w:r w:rsidRPr="00E720A1">
        <w:t>tunnistatakse</w:t>
      </w:r>
      <w:r w:rsidR="00F34C42">
        <w:t xml:space="preserve"> </w:t>
      </w:r>
      <w:r w:rsidR="00410873" w:rsidRPr="007249C7">
        <w:t xml:space="preserve">tulenevalt </w:t>
      </w:r>
      <w:proofErr w:type="spellStart"/>
      <w:r w:rsidR="00410873" w:rsidRPr="007249C7">
        <w:t>AR-i</w:t>
      </w:r>
      <w:proofErr w:type="spellEnd"/>
      <w:r w:rsidR="00410873" w:rsidRPr="007249C7">
        <w:t xml:space="preserve"> kaotamisest</w:t>
      </w:r>
      <w:r w:rsidR="00410873">
        <w:t xml:space="preserve"> </w:t>
      </w:r>
      <w:r w:rsidR="00F34C42">
        <w:t>k</w:t>
      </w:r>
      <w:r w:rsidRPr="002361A1">
        <w:t>ehtetuks AS-i</w:t>
      </w:r>
      <w:r w:rsidR="006A3E2C">
        <w:t xml:space="preserve"> § 4 lõike 4 punkt 5,</w:t>
      </w:r>
      <w:r w:rsidRPr="002361A1">
        <w:t xml:space="preserve"> </w:t>
      </w:r>
      <w:r w:rsidR="007E7CCD" w:rsidRPr="007E7CCD">
        <w:t>§ 6</w:t>
      </w:r>
      <w:r w:rsidR="00B60ADA">
        <w:t xml:space="preserve"> lõiked 1</w:t>
      </w:r>
      <w:r w:rsidR="00A260CE">
        <w:t>–</w:t>
      </w:r>
      <w:r w:rsidR="00B60ADA">
        <w:t>3 ja 6</w:t>
      </w:r>
      <w:r w:rsidR="00C76F0D">
        <w:t>,</w:t>
      </w:r>
      <w:r w:rsidR="007E7CCD" w:rsidRPr="007E7CCD">
        <w:t xml:space="preserve"> </w:t>
      </w:r>
      <w:r w:rsidR="00F34C42">
        <w:t xml:space="preserve">seaduse </w:t>
      </w:r>
      <w:r w:rsidR="007E7CCD" w:rsidRPr="007E7CCD">
        <w:t xml:space="preserve">2. peatüki </w:t>
      </w:r>
      <w:r w:rsidR="007E7CCD" w:rsidRPr="007E7CCD" w:rsidDel="0099658C">
        <w:t>3</w:t>
      </w:r>
      <w:r w:rsidR="007E7CCD" w:rsidRPr="007E7CCD">
        <w:t>. jagu</w:t>
      </w:r>
      <w:r w:rsidR="00B60ADA">
        <w:t xml:space="preserve"> ning § 17 lõige 2</w:t>
      </w:r>
      <w:r w:rsidR="009C331D" w:rsidRPr="007249C7">
        <w:t>.</w:t>
      </w:r>
      <w:r w:rsidR="009C331D">
        <w:t xml:space="preserve"> </w:t>
      </w:r>
    </w:p>
    <w:p w14:paraId="2A775284" w14:textId="77777777" w:rsidR="002361A1" w:rsidRPr="002361A1" w:rsidRDefault="002361A1" w:rsidP="002361A1">
      <w:pPr>
        <w:jc w:val="both"/>
        <w:rPr>
          <w:bCs/>
        </w:rPr>
      </w:pPr>
    </w:p>
    <w:p w14:paraId="5740CF6C" w14:textId="32F9DBD3" w:rsidR="003A655A" w:rsidRDefault="003A655A" w:rsidP="00A532E6">
      <w:pPr>
        <w:jc w:val="both"/>
        <w:rPr>
          <w:bCs/>
        </w:rPr>
      </w:pPr>
      <w:r>
        <w:rPr>
          <w:bCs/>
        </w:rPr>
        <w:t xml:space="preserve">AS-i </w:t>
      </w:r>
      <w:r w:rsidRPr="002361A1">
        <w:rPr>
          <w:bCs/>
        </w:rPr>
        <w:t>§ 4</w:t>
      </w:r>
      <w:r>
        <w:rPr>
          <w:bCs/>
        </w:rPr>
        <w:t xml:space="preserve"> lõike 4 punkti 5 kohaselt ei laiene alkoholi määratlemise, kirjeldamise ja müügiks esitlemise nõuded EL-i alkoholile, kui see alkohol on tootenäidis, mis esitatakse asjakohasteks analüüsideks volitatud laborile uuringute tegemiseks või </w:t>
      </w:r>
      <w:proofErr w:type="spellStart"/>
      <w:r>
        <w:rPr>
          <w:bCs/>
        </w:rPr>
        <w:t>AR-i</w:t>
      </w:r>
      <w:proofErr w:type="spellEnd"/>
      <w:r>
        <w:rPr>
          <w:bCs/>
        </w:rPr>
        <w:t xml:space="preserve"> volitatud töötlejale registrikande tegemiseks või kui see alkohol esitatakse tutvumiseks ettevõtjale, kes tegutseb jae- või hulgikaubanduse või toitlustamise tegevusalal ning kelle </w:t>
      </w:r>
      <w:r w:rsidR="0013540E">
        <w:rPr>
          <w:bCs/>
        </w:rPr>
        <w:t>majandustegevuse registri (</w:t>
      </w:r>
      <w:r>
        <w:rPr>
          <w:bCs/>
        </w:rPr>
        <w:t>MTR</w:t>
      </w:r>
      <w:r w:rsidR="0013540E">
        <w:rPr>
          <w:bCs/>
        </w:rPr>
        <w:t>)</w:t>
      </w:r>
      <w:r>
        <w:rPr>
          <w:bCs/>
        </w:rPr>
        <w:t xml:space="preserve"> andmetes on asjaomase alkoholi määratlus. Samuti ei pea selline EL-i alkohol olema kantud </w:t>
      </w:r>
      <w:proofErr w:type="spellStart"/>
      <w:r>
        <w:rPr>
          <w:bCs/>
        </w:rPr>
        <w:t>AR-i</w:t>
      </w:r>
      <w:proofErr w:type="spellEnd"/>
      <w:r>
        <w:rPr>
          <w:bCs/>
        </w:rPr>
        <w:t xml:space="preserve">, vastama </w:t>
      </w:r>
      <w:proofErr w:type="spellStart"/>
      <w:r>
        <w:rPr>
          <w:bCs/>
        </w:rPr>
        <w:t>AR-i</w:t>
      </w:r>
      <w:proofErr w:type="spellEnd"/>
      <w:r>
        <w:rPr>
          <w:bCs/>
        </w:rPr>
        <w:t xml:space="preserve"> kandmisel esitatud katseprotokollis märgitud näitajatele ega tarbijapakendi ja selle märgistuse poolest </w:t>
      </w:r>
      <w:proofErr w:type="spellStart"/>
      <w:r>
        <w:rPr>
          <w:bCs/>
        </w:rPr>
        <w:t>AR-i</w:t>
      </w:r>
      <w:proofErr w:type="spellEnd"/>
      <w:r>
        <w:rPr>
          <w:bCs/>
        </w:rPr>
        <w:t xml:space="preserve"> kandmisel esitatud tootenäidisele.</w:t>
      </w:r>
    </w:p>
    <w:p w14:paraId="3A759CDB" w14:textId="77777777" w:rsidR="003A655A" w:rsidRDefault="003A655A" w:rsidP="00A532E6">
      <w:pPr>
        <w:jc w:val="both"/>
      </w:pPr>
    </w:p>
    <w:p w14:paraId="7B6AB761" w14:textId="7751E714" w:rsidR="00A532E6" w:rsidRPr="002361A1" w:rsidRDefault="00A532E6" w:rsidP="00A532E6">
      <w:pPr>
        <w:jc w:val="both"/>
      </w:pPr>
      <w:r>
        <w:t>AS-i § 6 sätesta</w:t>
      </w:r>
      <w:r w:rsidR="00B66DEE">
        <w:t>b</w:t>
      </w:r>
      <w:r>
        <w:t xml:space="preserve"> tingimused piiratud käitlemiseks lubatud alkoholi käitlemisele. </w:t>
      </w:r>
      <w:r w:rsidR="002C1B00">
        <w:t>Paragrahvi</w:t>
      </w:r>
      <w:r>
        <w:t xml:space="preserve"> 6 lõike 1 kohaselt võib aktsiisilao tegevusluba omav ettevõtja alkoholi toota katsetuste käigus enne </w:t>
      </w:r>
      <w:r w:rsidR="009C331D">
        <w:t>AR-i</w:t>
      </w:r>
      <w:r>
        <w:t xml:space="preserve"> kandmist, et teha selle alkoholi edasiseks käitlemiseks vajalikud toimingud või taotleda nende toimingute tegemist. </w:t>
      </w:r>
      <w:r w:rsidR="00410873">
        <w:t>Paragrahvi</w:t>
      </w:r>
      <w:r>
        <w:t xml:space="preserve"> 6 lõigete 2 ja 3 </w:t>
      </w:r>
      <w:r w:rsidR="00410873">
        <w:t xml:space="preserve">kohaselt </w:t>
      </w:r>
      <w:r>
        <w:t xml:space="preserve">võib jae- või hulgikaubanduse või toitlustamise tegevusalal tegutsev ettevõtja käidelda </w:t>
      </w:r>
      <w:r w:rsidR="003B1E33">
        <w:t>alkoholi</w:t>
      </w:r>
      <w:r>
        <w:t xml:space="preserve">, mis esitatakse </w:t>
      </w:r>
      <w:r w:rsidR="009C331D">
        <w:t>AR-i</w:t>
      </w:r>
      <w:r>
        <w:t xml:space="preserve"> volitatud töötlejale registrikande tegemiseks või volitatud laborile analüüside tegemiseks ning toote tutvustamiseks kolmandale isikule</w:t>
      </w:r>
      <w:r w:rsidR="00D2683E">
        <w:t xml:space="preserve"> (</w:t>
      </w:r>
      <w:r w:rsidR="00D2683E" w:rsidRPr="072EFDDD">
        <w:rPr>
          <w:i/>
          <w:iCs/>
        </w:rPr>
        <w:t>tootenäidis</w:t>
      </w:r>
      <w:r w:rsidR="00D2683E">
        <w:t>)</w:t>
      </w:r>
      <w:r>
        <w:t xml:space="preserve">. </w:t>
      </w:r>
      <w:r w:rsidR="002C1B00">
        <w:t>Paragrahvi</w:t>
      </w:r>
      <w:r>
        <w:t xml:space="preserve"> 6 lõige 6 sätestab, et </w:t>
      </w:r>
      <w:r w:rsidR="00FE7000">
        <w:t xml:space="preserve">AR-i kandmata alkoholi, mis on tootenäidisena või volitatud laborile analüüside tegemiseks imporditud või teisest liikmesriigist Eestisse toimetatud, võib kasutada vaid selle alkoholi kohta koostatud tollideklaratsioonis või saatelehes märgitud otstarbel. </w:t>
      </w:r>
      <w:r>
        <w:t xml:space="preserve">Kuna </w:t>
      </w:r>
      <w:r w:rsidR="009C331D">
        <w:t>AR kaotatakse</w:t>
      </w:r>
      <w:r>
        <w:t xml:space="preserve">, siis </w:t>
      </w:r>
      <w:r w:rsidR="009C331D">
        <w:t xml:space="preserve">tunnistatakse kõnealused sätted kehtetuks. </w:t>
      </w:r>
    </w:p>
    <w:p w14:paraId="480A0C15" w14:textId="77777777" w:rsidR="00A532E6" w:rsidRPr="002361A1" w:rsidRDefault="00A532E6" w:rsidP="00A532E6">
      <w:pPr>
        <w:jc w:val="both"/>
        <w:rPr>
          <w:bCs/>
        </w:rPr>
      </w:pPr>
    </w:p>
    <w:p w14:paraId="56BD86FF" w14:textId="0597C4D8" w:rsidR="00D2683E" w:rsidRDefault="00B3461B" w:rsidP="00A532E6">
      <w:pPr>
        <w:jc w:val="both"/>
        <w:rPr>
          <w:bCs/>
        </w:rPr>
      </w:pPr>
      <w:r>
        <w:rPr>
          <w:bCs/>
        </w:rPr>
        <w:t>E</w:t>
      </w:r>
      <w:r w:rsidR="00DF5FF8">
        <w:rPr>
          <w:bCs/>
        </w:rPr>
        <w:t xml:space="preserve">ttevõtjad </w:t>
      </w:r>
      <w:r>
        <w:rPr>
          <w:bCs/>
        </w:rPr>
        <w:t xml:space="preserve">saavad </w:t>
      </w:r>
      <w:r w:rsidR="00DF5FF8">
        <w:rPr>
          <w:bCs/>
        </w:rPr>
        <w:t>jätkata katsetuste käigus alkoholi tootmisega. Samuti võivad ettevõtjad importida või teisest liikmesriigist Eestisse toimetada alkoholi tootenäidiseid või labor</w:t>
      </w:r>
      <w:r w:rsidR="001E2B44">
        <w:rPr>
          <w:bCs/>
        </w:rPr>
        <w:t>i</w:t>
      </w:r>
      <w:r w:rsidR="00DF5FF8">
        <w:rPr>
          <w:bCs/>
        </w:rPr>
        <w:t xml:space="preserve"> analüüsideks saadetud alkoholi. </w:t>
      </w:r>
      <w:r>
        <w:rPr>
          <w:bCs/>
        </w:rPr>
        <w:t xml:space="preserve">AS-i </w:t>
      </w:r>
      <w:r w:rsidRPr="00DF5FF8">
        <w:rPr>
          <w:bCs/>
        </w:rPr>
        <w:t xml:space="preserve">§ </w:t>
      </w:r>
      <w:r>
        <w:rPr>
          <w:bCs/>
        </w:rPr>
        <w:t xml:space="preserve">3 lõike 3 kohaselt säilib ettevõtjatel keeld käidelda alkoholi, kui </w:t>
      </w:r>
      <w:r w:rsidR="0013540E">
        <w:rPr>
          <w:bCs/>
        </w:rPr>
        <w:t xml:space="preserve">MTR-i </w:t>
      </w:r>
      <w:r>
        <w:rPr>
          <w:bCs/>
        </w:rPr>
        <w:t xml:space="preserve">andmetes märgitud tegevuskoha osas puudub </w:t>
      </w:r>
      <w:r w:rsidR="00410873">
        <w:rPr>
          <w:bCs/>
        </w:rPr>
        <w:t xml:space="preserve">asjaomase </w:t>
      </w:r>
      <w:r>
        <w:rPr>
          <w:bCs/>
        </w:rPr>
        <w:t xml:space="preserve">alkoholi määratlus AS-i </w:t>
      </w:r>
      <w:r w:rsidRPr="00DF5FF8">
        <w:rPr>
          <w:bCs/>
        </w:rPr>
        <w:t xml:space="preserve">§ </w:t>
      </w:r>
      <w:r>
        <w:rPr>
          <w:bCs/>
        </w:rPr>
        <w:t>2 lõigetes 2 ja 4–7 sätestatu</w:t>
      </w:r>
      <w:r w:rsidR="00410873">
        <w:rPr>
          <w:bCs/>
        </w:rPr>
        <w:t xml:space="preserve"> kohaselt</w:t>
      </w:r>
      <w:r w:rsidR="00D2683E">
        <w:rPr>
          <w:bCs/>
        </w:rPr>
        <w:t xml:space="preserve"> (piiritus, õlu, kange või lahja alkohol, vähese etanoolisisaldusega alkohoolne jook)</w:t>
      </w:r>
      <w:r>
        <w:rPr>
          <w:bCs/>
        </w:rPr>
        <w:t>.</w:t>
      </w:r>
      <w:r w:rsidR="00ED6F98">
        <w:rPr>
          <w:bCs/>
        </w:rPr>
        <w:t xml:space="preserve"> </w:t>
      </w:r>
    </w:p>
    <w:p w14:paraId="68CC5772" w14:textId="77777777" w:rsidR="002361A1" w:rsidRDefault="002361A1" w:rsidP="002361A1">
      <w:pPr>
        <w:jc w:val="both"/>
        <w:rPr>
          <w:bCs/>
        </w:rPr>
      </w:pPr>
    </w:p>
    <w:p w14:paraId="27011BE4" w14:textId="2D71FFAA" w:rsidR="009259EE" w:rsidRDefault="009259EE" w:rsidP="002361A1">
      <w:pPr>
        <w:jc w:val="both"/>
      </w:pPr>
      <w:r w:rsidRPr="002361A1">
        <w:t xml:space="preserve">AS-i </w:t>
      </w:r>
      <w:r w:rsidRPr="002361A1">
        <w:rPr>
          <w:bCs/>
        </w:rPr>
        <w:t>2. peatüki 3. jagu</w:t>
      </w:r>
      <w:r>
        <w:rPr>
          <w:bCs/>
        </w:rPr>
        <w:t xml:space="preserve"> </w:t>
      </w:r>
      <w:r w:rsidRPr="002361A1">
        <w:rPr>
          <w:bCs/>
        </w:rPr>
        <w:t xml:space="preserve">sätestab </w:t>
      </w:r>
      <w:proofErr w:type="spellStart"/>
      <w:r w:rsidR="00817BBB">
        <w:rPr>
          <w:bCs/>
        </w:rPr>
        <w:t>AR-i</w:t>
      </w:r>
      <w:proofErr w:type="spellEnd"/>
      <w:r w:rsidRPr="002361A1">
        <w:rPr>
          <w:bCs/>
        </w:rPr>
        <w:t xml:space="preserve"> toimimise alused ning registrikannete taotlemise ja tegemise tingimus</w:t>
      </w:r>
      <w:r w:rsidR="00410873">
        <w:rPr>
          <w:bCs/>
        </w:rPr>
        <w:t>ed</w:t>
      </w:r>
      <w:r w:rsidRPr="002361A1">
        <w:rPr>
          <w:bCs/>
        </w:rPr>
        <w:t>.</w:t>
      </w:r>
      <w:r>
        <w:rPr>
          <w:bCs/>
        </w:rPr>
        <w:t xml:space="preserve"> </w:t>
      </w:r>
      <w:proofErr w:type="spellStart"/>
      <w:r w:rsidRPr="009259EE">
        <w:t>A</w:t>
      </w:r>
      <w:r w:rsidR="00817BBB">
        <w:t>R-i</w:t>
      </w:r>
      <w:proofErr w:type="spellEnd"/>
      <w:r w:rsidRPr="009259EE">
        <w:t xml:space="preserve"> pidamise kohustus ei tulene E</w:t>
      </w:r>
      <w:r w:rsidR="00817BBB">
        <w:t>L-i</w:t>
      </w:r>
      <w:r w:rsidRPr="009259EE">
        <w:t xml:space="preserve"> õigusest</w:t>
      </w:r>
      <w:r>
        <w:t xml:space="preserve">. </w:t>
      </w:r>
      <w:r w:rsidR="004023C8" w:rsidRPr="004023C8">
        <w:t xml:space="preserve">AR loodi 1994. </w:t>
      </w:r>
      <w:r w:rsidR="004023C8">
        <w:t xml:space="preserve">aastal eesmärgiga </w:t>
      </w:r>
      <w:r w:rsidR="004023C8" w:rsidRPr="004023C8">
        <w:t xml:space="preserve">koguda ja hallata </w:t>
      </w:r>
      <w:r w:rsidR="00410873">
        <w:t>teavet</w:t>
      </w:r>
      <w:r w:rsidR="00410873" w:rsidRPr="004023C8">
        <w:t xml:space="preserve"> </w:t>
      </w:r>
      <w:r w:rsidR="004023C8" w:rsidRPr="004023C8">
        <w:t xml:space="preserve">Eesti turul oleva alkoholi kohta ning kontrollida enne turule lubamist laboratoorselt alkoholi kvaliteeti ja ohutust. </w:t>
      </w:r>
      <w:r w:rsidR="004023C8">
        <w:t>Praegu kasutatakse registrit registreeritud alkoholi käsitleva teabe töötlemiseks ning riikliku järelevalve käigus tootenäidiste võrdlemiseks</w:t>
      </w:r>
      <w:r w:rsidR="001C3F51">
        <w:t>, kuid mitte enam alkoholi kvaliteedi ja ohutuse tagamiseks</w:t>
      </w:r>
      <w:r w:rsidR="004023C8">
        <w:t xml:space="preserve">. </w:t>
      </w:r>
    </w:p>
    <w:p w14:paraId="69D5BCE4" w14:textId="77777777" w:rsidR="009259EE" w:rsidRDefault="009259EE" w:rsidP="002361A1">
      <w:pPr>
        <w:jc w:val="both"/>
      </w:pPr>
    </w:p>
    <w:p w14:paraId="3802CF03" w14:textId="0A5BBE38" w:rsidR="009259EE" w:rsidRPr="009259EE" w:rsidRDefault="00321269" w:rsidP="009259EE">
      <w:pPr>
        <w:jc w:val="both"/>
      </w:pPr>
      <w:r w:rsidRPr="00321269">
        <w:t xml:space="preserve">Toiduohutuse valdkonnas </w:t>
      </w:r>
      <w:r w:rsidR="008B0887">
        <w:t>tehakse</w:t>
      </w:r>
      <w:r w:rsidR="008B0887" w:rsidRPr="00321269">
        <w:t xml:space="preserve"> </w:t>
      </w:r>
      <w:r w:rsidRPr="00321269">
        <w:t>järelevalvet riskipõhiselt ja korrapäraselt asjakohase sagedusega. Ettevõtted jaotatakse riskitaseme järgi ning ettevõtte kontrolli sagedus sõltub määratud riskitasemest.</w:t>
      </w:r>
      <w:r w:rsidR="009259EE" w:rsidRPr="009259EE">
        <w:t xml:space="preserve"> Iga käitleja riskitaseme määramisel hinnatakse käitleja tegevusvaldkonda ning tootmisprotsessi ja toote ohutust. </w:t>
      </w:r>
      <w:proofErr w:type="spellStart"/>
      <w:r w:rsidR="00E93AC1">
        <w:t>AR-i</w:t>
      </w:r>
      <w:proofErr w:type="spellEnd"/>
      <w:r w:rsidR="00E93AC1">
        <w:t xml:space="preserve"> registrikannete arv on üheks teguriks, mi</w:t>
      </w:r>
      <w:r w:rsidR="00350DB2">
        <w:t>llest</w:t>
      </w:r>
      <w:r w:rsidR="00E93AC1">
        <w:t xml:space="preserve"> </w:t>
      </w:r>
      <w:r w:rsidR="00B4289F">
        <w:t xml:space="preserve">PTA </w:t>
      </w:r>
      <w:r w:rsidR="00350DB2">
        <w:t>juhindub</w:t>
      </w:r>
      <w:r w:rsidR="00E93AC1">
        <w:t xml:space="preserve"> alkoholi valdkonna järelevalveplaani koostamisel</w:t>
      </w:r>
      <w:r w:rsidR="00B4289F">
        <w:t xml:space="preserve"> </w:t>
      </w:r>
      <w:r w:rsidR="00E93AC1">
        <w:t>ja riskitaseme määramisel</w:t>
      </w:r>
      <w:r w:rsidR="00B4289F">
        <w:t>.</w:t>
      </w:r>
      <w:r w:rsidR="00F90073">
        <w:t xml:space="preserve"> Juhtumipõhiselt võrreldakse ka järelevalve käigus võetud näidiseid </w:t>
      </w:r>
      <w:proofErr w:type="spellStart"/>
      <w:r w:rsidR="00F90073">
        <w:t>AR-i</w:t>
      </w:r>
      <w:proofErr w:type="spellEnd"/>
      <w:r w:rsidR="00F90073">
        <w:t xml:space="preserve"> andmetega.</w:t>
      </w:r>
      <w:r w:rsidR="00B4289F">
        <w:t xml:space="preserve"> </w:t>
      </w:r>
      <w:proofErr w:type="spellStart"/>
      <w:r w:rsidR="009259EE" w:rsidRPr="009259EE">
        <w:t>A</w:t>
      </w:r>
      <w:r>
        <w:t>R-i</w:t>
      </w:r>
      <w:proofErr w:type="spellEnd"/>
      <w:r>
        <w:t xml:space="preserve"> </w:t>
      </w:r>
      <w:r w:rsidR="009259EE" w:rsidRPr="009259EE">
        <w:t xml:space="preserve">andmed ei ole </w:t>
      </w:r>
      <w:r w:rsidR="00F90073">
        <w:t xml:space="preserve">aga </w:t>
      </w:r>
      <w:r w:rsidR="0013540E">
        <w:t>alkoholi</w:t>
      </w:r>
      <w:r w:rsidR="009259EE" w:rsidRPr="009259EE">
        <w:t xml:space="preserve"> </w:t>
      </w:r>
      <w:r w:rsidR="004044C2">
        <w:t xml:space="preserve">koostise ja kvaliteedi ning märgistamise </w:t>
      </w:r>
      <w:r w:rsidR="009259EE" w:rsidRPr="009259EE">
        <w:t>järelevalve tagamiseks vajalikud</w:t>
      </w:r>
      <w:r w:rsidR="00BD57CA">
        <w:t xml:space="preserve"> ning PTA saab </w:t>
      </w:r>
      <w:r w:rsidR="00410873">
        <w:t xml:space="preserve">kavandada </w:t>
      </w:r>
      <w:r w:rsidR="00BD57CA">
        <w:t>järelevalvet muu</w:t>
      </w:r>
      <w:r w:rsidR="005C2E89">
        <w:t>le teabele</w:t>
      </w:r>
      <w:r w:rsidR="00BD57CA">
        <w:t xml:space="preserve"> tuginedes</w:t>
      </w:r>
      <w:r w:rsidR="006A725E">
        <w:t xml:space="preserve">, </w:t>
      </w:r>
      <w:r w:rsidR="00410873">
        <w:t xml:space="preserve">näiteks </w:t>
      </w:r>
      <w:r w:rsidR="0013540E">
        <w:t>MTR</w:t>
      </w:r>
      <w:r w:rsidR="006A725E">
        <w:t xml:space="preserve"> andmed, </w:t>
      </w:r>
      <w:r w:rsidR="001F2F74">
        <w:t xml:space="preserve">ettevõtte suurus ja tootmismaht, </w:t>
      </w:r>
      <w:r w:rsidR="006539DE">
        <w:t xml:space="preserve">käideldava alkoholi liik, </w:t>
      </w:r>
      <w:r w:rsidR="001D3CC3">
        <w:t xml:space="preserve">tarbijakäitumine, </w:t>
      </w:r>
      <w:r w:rsidR="001F2F74">
        <w:t>eelnevad järelevalvetulemused, teiste riikide järelevalve ja uuringute tulemused,</w:t>
      </w:r>
      <w:r w:rsidR="001F2F74" w:rsidRPr="001F2F74">
        <w:t xml:space="preserve"> </w:t>
      </w:r>
      <w:r w:rsidR="001F2F74">
        <w:t>tarbijate või konkurentide vihjed</w:t>
      </w:r>
      <w:r w:rsidR="006539DE">
        <w:t xml:space="preserve"> </w:t>
      </w:r>
      <w:r w:rsidR="00410873">
        <w:t>ja muud</w:t>
      </w:r>
      <w:r w:rsidR="009259EE" w:rsidRPr="009259EE">
        <w:t>. Alkoholi nõuetekohasuse eest vastutab alkoholi käitleja</w:t>
      </w:r>
      <w:r w:rsidR="00410873">
        <w:t>, kes</w:t>
      </w:r>
      <w:r>
        <w:t xml:space="preserve"> </w:t>
      </w:r>
      <w:r w:rsidR="00D909E6">
        <w:t xml:space="preserve">muuhulgas </w:t>
      </w:r>
      <w:r>
        <w:t xml:space="preserve">dokumenteerib </w:t>
      </w:r>
      <w:r w:rsidR="00D909E6">
        <w:t xml:space="preserve">ka </w:t>
      </w:r>
      <w:r w:rsidR="009259EE" w:rsidRPr="009259EE">
        <w:t>igasugu</w:t>
      </w:r>
      <w:r w:rsidR="00350DB2">
        <w:t>s</w:t>
      </w:r>
      <w:r w:rsidR="009259EE" w:rsidRPr="009259EE">
        <w:t>e alkoholi liikumi</w:t>
      </w:r>
      <w:r>
        <w:t>se</w:t>
      </w:r>
      <w:r w:rsidR="00410873">
        <w:t>.</w:t>
      </w:r>
      <w:r>
        <w:t xml:space="preserve"> </w:t>
      </w:r>
      <w:r w:rsidR="00410873">
        <w:t>R</w:t>
      </w:r>
      <w:r w:rsidRPr="00321269">
        <w:t>iik kontrollib nõude täitmist</w:t>
      </w:r>
      <w:r w:rsidR="00410873" w:rsidRPr="00410873">
        <w:t xml:space="preserve"> </w:t>
      </w:r>
      <w:r w:rsidR="00410873" w:rsidRPr="00321269">
        <w:t>asjakohase sagedusega</w:t>
      </w:r>
      <w:r>
        <w:t>.</w:t>
      </w:r>
    </w:p>
    <w:p w14:paraId="5ECC6BB2" w14:textId="0C6BCFEE" w:rsidR="009259EE" w:rsidRPr="009259EE" w:rsidRDefault="009259EE" w:rsidP="009259EE">
      <w:pPr>
        <w:jc w:val="both"/>
      </w:pPr>
    </w:p>
    <w:p w14:paraId="12F01A9C" w14:textId="6494D2C4" w:rsidR="00E93AC1" w:rsidRDefault="00C55CB9" w:rsidP="009259EE">
      <w:pPr>
        <w:jc w:val="both"/>
      </w:pPr>
      <w:r>
        <w:lastRenderedPageBreak/>
        <w:t>Lisaks PTA-</w:t>
      </w:r>
      <w:proofErr w:type="spellStart"/>
      <w:r>
        <w:t>le</w:t>
      </w:r>
      <w:proofErr w:type="spellEnd"/>
      <w:r>
        <w:t xml:space="preserve"> kasutab </w:t>
      </w:r>
      <w:proofErr w:type="spellStart"/>
      <w:r>
        <w:t>AR-i</w:t>
      </w:r>
      <w:proofErr w:type="spellEnd"/>
      <w:r>
        <w:t xml:space="preserve"> andmeid kõige enam MTA</w:t>
      </w:r>
      <w:r w:rsidR="00397949">
        <w:t xml:space="preserve">. MAIS kasutab x-tee kaudu </w:t>
      </w:r>
      <w:proofErr w:type="spellStart"/>
      <w:r>
        <w:t>AR-</w:t>
      </w:r>
      <w:r w:rsidR="00397949">
        <w:t>i</w:t>
      </w:r>
      <w:proofErr w:type="spellEnd"/>
      <w:r>
        <w:t xml:space="preserve"> andme</w:t>
      </w:r>
      <w:r w:rsidR="00397949">
        <w:t>i</w:t>
      </w:r>
      <w:r>
        <w:t xml:space="preserve">d </w:t>
      </w:r>
      <w:r w:rsidR="00397949">
        <w:t>(</w:t>
      </w:r>
      <w:r>
        <w:t>toote nim</w:t>
      </w:r>
      <w:r w:rsidR="00397949">
        <w:t>i</w:t>
      </w:r>
      <w:r>
        <w:t>, alkoholisisaldus ja mah</w:t>
      </w:r>
      <w:r w:rsidR="00397949">
        <w:t>t)</w:t>
      </w:r>
      <w:r>
        <w:t xml:space="preserve"> </w:t>
      </w:r>
      <w:bookmarkStart w:id="30" w:name="_Hlk210298704"/>
      <w:r>
        <w:t xml:space="preserve">ning </w:t>
      </w:r>
      <w:r w:rsidR="00397949">
        <w:t xml:space="preserve">MTA võrdleb </w:t>
      </w:r>
      <w:r>
        <w:t xml:space="preserve">järelevalve käigus </w:t>
      </w:r>
      <w:r w:rsidR="0089013D">
        <w:t>tooteid</w:t>
      </w:r>
      <w:r w:rsidR="00397949">
        <w:t xml:space="preserve"> </w:t>
      </w:r>
      <w:proofErr w:type="spellStart"/>
      <w:r w:rsidR="00397949">
        <w:t>AR-i</w:t>
      </w:r>
      <w:proofErr w:type="spellEnd"/>
      <w:r w:rsidR="00397949">
        <w:t xml:space="preserve"> andmetega</w:t>
      </w:r>
      <w:bookmarkEnd w:id="30"/>
      <w:r>
        <w:t xml:space="preserve">. TTJA </w:t>
      </w:r>
      <w:r w:rsidR="00315A35">
        <w:t>ja</w:t>
      </w:r>
      <w:r>
        <w:t xml:space="preserve"> PPA </w:t>
      </w:r>
      <w:r w:rsidR="003439FC">
        <w:t>võrdlevad</w:t>
      </w:r>
      <w:r w:rsidR="00315A35">
        <w:t xml:space="preserve"> </w:t>
      </w:r>
      <w:r w:rsidR="003439FC">
        <w:t xml:space="preserve">juhtumipõhiselt </w:t>
      </w:r>
      <w:r w:rsidR="00315A35">
        <w:t xml:space="preserve">järelevalve käigus võetud näidiseid </w:t>
      </w:r>
      <w:proofErr w:type="spellStart"/>
      <w:r w:rsidR="00315A35">
        <w:t>AR-i</w:t>
      </w:r>
      <w:proofErr w:type="spellEnd"/>
      <w:r w:rsidR="00315A35">
        <w:t xml:space="preserve"> kantud kirjelduste, fotode või esitatud etikettidega</w:t>
      </w:r>
      <w:r w:rsidR="003439FC">
        <w:t>, kuid selliseid järelevalvetoiminguid tuleb ette harva</w:t>
      </w:r>
      <w:r w:rsidR="00315A35">
        <w:t>. Nende asutuste jaoks</w:t>
      </w:r>
      <w:r w:rsidR="00BD57CA">
        <w:t xml:space="preserve"> </w:t>
      </w:r>
      <w:r w:rsidR="0057324C" w:rsidRPr="009259EE">
        <w:t>oluli</w:t>
      </w:r>
      <w:r w:rsidR="00BD57CA">
        <w:t xml:space="preserve">ne </w:t>
      </w:r>
      <w:r w:rsidR="00321269">
        <w:t>teave</w:t>
      </w:r>
      <w:r w:rsidR="009259EE" w:rsidRPr="009259EE">
        <w:t xml:space="preserve"> alkoholi käitleja</w:t>
      </w:r>
      <w:r w:rsidR="00321269">
        <w:t xml:space="preserve"> ja teatav </w:t>
      </w:r>
      <w:r w:rsidR="009259EE" w:rsidRPr="009259EE">
        <w:t>toode</w:t>
      </w:r>
      <w:r w:rsidR="00057142">
        <w:t>t</w:t>
      </w:r>
      <w:r w:rsidR="009259EE" w:rsidRPr="009259EE">
        <w:t xml:space="preserve"> iseloomustav </w:t>
      </w:r>
      <w:r w:rsidR="00410873">
        <w:t xml:space="preserve">teave </w:t>
      </w:r>
      <w:r w:rsidR="005C2E89">
        <w:t>on</w:t>
      </w:r>
      <w:r w:rsidR="00057142">
        <w:t xml:space="preserve"> </w:t>
      </w:r>
      <w:r w:rsidR="009259EE" w:rsidRPr="009259EE">
        <w:t xml:space="preserve">lisaks </w:t>
      </w:r>
      <w:proofErr w:type="spellStart"/>
      <w:r w:rsidR="00321269">
        <w:t>AR-ile</w:t>
      </w:r>
      <w:proofErr w:type="spellEnd"/>
      <w:r w:rsidR="009259EE" w:rsidRPr="009259EE">
        <w:t xml:space="preserve"> </w:t>
      </w:r>
      <w:r w:rsidR="002C7713">
        <w:t>kättesaadav ka teistes</w:t>
      </w:r>
      <w:r w:rsidR="005C2E89">
        <w:t>t</w:t>
      </w:r>
      <w:r w:rsidR="002C7713">
        <w:t xml:space="preserve"> andmekogude</w:t>
      </w:r>
      <w:r w:rsidR="006539DE">
        <w:t>s</w:t>
      </w:r>
      <w:r w:rsidR="005C2E89">
        <w:t>t</w:t>
      </w:r>
      <w:r w:rsidR="00AB2E55">
        <w:t>, eelkõige saatelehtede või -dokumentide vahetamise süsteemides</w:t>
      </w:r>
      <w:r w:rsidR="005C2E89">
        <w:t>t</w:t>
      </w:r>
      <w:r w:rsidR="00AB2E55">
        <w:t xml:space="preserve"> ja andmebaasides</w:t>
      </w:r>
      <w:r w:rsidR="005C2E89">
        <w:t>t</w:t>
      </w:r>
      <w:r w:rsidR="00BA3EB3">
        <w:t xml:space="preserve"> (</w:t>
      </w:r>
      <w:r w:rsidR="008F3551">
        <w:t>t</w:t>
      </w:r>
      <w:r w:rsidR="00BA3EB3">
        <w:t>abel 1</w:t>
      </w:r>
      <w:r w:rsidR="00BA3EB3" w:rsidRPr="00AE1F14">
        <w:t>)</w:t>
      </w:r>
      <w:r w:rsidR="002C7713" w:rsidRPr="00AE1F14">
        <w:t>.</w:t>
      </w:r>
      <w:r w:rsidR="005C2E89" w:rsidRPr="00AE1F14">
        <w:t xml:space="preserve"> Avaliku teabe seaduse</w:t>
      </w:r>
      <w:r w:rsidR="00AE1F14" w:rsidRPr="00AE1F14">
        <w:rPr>
          <w:rStyle w:val="Allmrkuseviide"/>
        </w:rPr>
        <w:footnoteReference w:id="6"/>
      </w:r>
      <w:r w:rsidR="005C2E89" w:rsidRPr="00AE1F14">
        <w:t xml:space="preserve"> § 43</w:t>
      </w:r>
      <w:r w:rsidR="005C2E89" w:rsidRPr="00AE1F14">
        <w:rPr>
          <w:vertAlign w:val="superscript"/>
        </w:rPr>
        <w:t>3</w:t>
      </w:r>
      <w:r w:rsidR="009259EE" w:rsidRPr="00AE1F14">
        <w:t xml:space="preserve"> </w:t>
      </w:r>
      <w:r w:rsidR="005C2E89" w:rsidRPr="00AE1F14">
        <w:t>kohaselt</w:t>
      </w:r>
      <w:r w:rsidR="005C2E89">
        <w:t xml:space="preserve"> on k</w:t>
      </w:r>
      <w:r w:rsidR="005C2E89" w:rsidRPr="005C2E89">
        <w:t>eelatud asutada ühtede ja samade andmete kogumiseks eraldi andmekogusid.</w:t>
      </w:r>
      <w:r w:rsidR="005C2E89">
        <w:t xml:space="preserve"> Lisaks põhjustab sarnaste andmete esitamine mitmesse andmekogusse põhjendamatut halduskoormust ning ressursikulu. </w:t>
      </w:r>
      <w:r w:rsidR="00057142" w:rsidRPr="009259EE">
        <w:t>Seetõttu</w:t>
      </w:r>
      <w:r w:rsidR="00BA3EB3">
        <w:t xml:space="preserve"> on </w:t>
      </w:r>
      <w:proofErr w:type="spellStart"/>
      <w:r w:rsidR="00BA3EB3">
        <w:t>AR-i</w:t>
      </w:r>
      <w:proofErr w:type="spellEnd"/>
      <w:r w:rsidR="00BA3EB3">
        <w:t xml:space="preserve"> kaotamine põhjendatud ning</w:t>
      </w:r>
      <w:r w:rsidR="00057142" w:rsidRPr="009259EE">
        <w:t xml:space="preserve"> Eestis toodetud ja Eestisse toimetatud alkoholi kohta andmete kogumine, töötlemine ja säilitamine </w:t>
      </w:r>
      <w:r w:rsidR="00057142">
        <w:t xml:space="preserve">ei ole </w:t>
      </w:r>
      <w:r w:rsidR="00BA3EB3">
        <w:t xml:space="preserve">sellisel kujulik </w:t>
      </w:r>
      <w:r w:rsidR="00057142">
        <w:t>vajalik</w:t>
      </w:r>
      <w:r w:rsidR="00BA3EB3">
        <w:t xml:space="preserve"> ega asjakohane.</w:t>
      </w:r>
      <w:r w:rsidR="00010D21">
        <w:t xml:space="preserve"> </w:t>
      </w:r>
    </w:p>
    <w:p w14:paraId="4274B9EC" w14:textId="77777777" w:rsidR="00BA3EB3" w:rsidRDefault="00BA3EB3" w:rsidP="009259EE">
      <w:pPr>
        <w:jc w:val="both"/>
      </w:pPr>
    </w:p>
    <w:p w14:paraId="62027C0C" w14:textId="0FF712B1" w:rsidR="004C7FF4" w:rsidRPr="00BD57CA" w:rsidRDefault="004C7FF4" w:rsidP="004C7FF4">
      <w:pPr>
        <w:pStyle w:val="Pealdis"/>
        <w:keepNext/>
        <w:rPr>
          <w:i w:val="0"/>
          <w:iCs w:val="0"/>
          <w:color w:val="auto"/>
          <w:sz w:val="24"/>
          <w:szCs w:val="24"/>
        </w:rPr>
      </w:pPr>
      <w:bookmarkStart w:id="31" w:name="_Hlk210043888"/>
      <w:r w:rsidRPr="00BD57CA">
        <w:rPr>
          <w:i w:val="0"/>
          <w:iCs w:val="0"/>
          <w:color w:val="auto"/>
          <w:sz w:val="24"/>
          <w:szCs w:val="24"/>
        </w:rPr>
        <w:t xml:space="preserve">Tabel </w:t>
      </w:r>
      <w:r w:rsidRPr="00BD57CA">
        <w:rPr>
          <w:i w:val="0"/>
          <w:iCs w:val="0"/>
          <w:color w:val="auto"/>
          <w:sz w:val="24"/>
          <w:szCs w:val="24"/>
        </w:rPr>
        <w:fldChar w:fldCharType="begin"/>
      </w:r>
      <w:r w:rsidRPr="00BD57CA">
        <w:rPr>
          <w:i w:val="0"/>
          <w:iCs w:val="0"/>
          <w:color w:val="auto"/>
          <w:sz w:val="24"/>
          <w:szCs w:val="24"/>
        </w:rPr>
        <w:instrText xml:space="preserve"> SEQ Figure \* ARABIC </w:instrText>
      </w:r>
      <w:r w:rsidRPr="00BD57CA">
        <w:rPr>
          <w:i w:val="0"/>
          <w:iCs w:val="0"/>
          <w:color w:val="auto"/>
          <w:sz w:val="24"/>
          <w:szCs w:val="24"/>
        </w:rPr>
        <w:fldChar w:fldCharType="separate"/>
      </w:r>
      <w:r w:rsidRPr="00BD57CA">
        <w:rPr>
          <w:i w:val="0"/>
          <w:iCs w:val="0"/>
          <w:noProof/>
          <w:color w:val="auto"/>
          <w:sz w:val="24"/>
          <w:szCs w:val="24"/>
        </w:rPr>
        <w:t>1</w:t>
      </w:r>
      <w:r w:rsidRPr="00BD57CA">
        <w:rPr>
          <w:i w:val="0"/>
          <w:iCs w:val="0"/>
          <w:color w:val="auto"/>
          <w:sz w:val="24"/>
          <w:szCs w:val="24"/>
        </w:rPr>
        <w:fldChar w:fldCharType="end"/>
      </w:r>
      <w:r w:rsidRPr="00BD57CA">
        <w:rPr>
          <w:i w:val="0"/>
          <w:iCs w:val="0"/>
          <w:color w:val="auto"/>
          <w:sz w:val="24"/>
          <w:szCs w:val="24"/>
        </w:rPr>
        <w:t xml:space="preserve">. </w:t>
      </w:r>
      <w:proofErr w:type="spellStart"/>
      <w:r w:rsidR="00C93EE6">
        <w:rPr>
          <w:i w:val="0"/>
          <w:iCs w:val="0"/>
          <w:color w:val="auto"/>
          <w:sz w:val="24"/>
          <w:szCs w:val="24"/>
        </w:rPr>
        <w:t>AR-is</w:t>
      </w:r>
      <w:proofErr w:type="spellEnd"/>
      <w:r w:rsidR="00C93EE6" w:rsidRPr="00BD57CA">
        <w:rPr>
          <w:i w:val="0"/>
          <w:iCs w:val="0"/>
          <w:color w:val="auto"/>
          <w:sz w:val="24"/>
          <w:szCs w:val="24"/>
        </w:rPr>
        <w:t xml:space="preserve"> </w:t>
      </w:r>
      <w:r w:rsidRPr="00BD57CA">
        <w:rPr>
          <w:i w:val="0"/>
          <w:iCs w:val="0"/>
          <w:color w:val="auto"/>
          <w:sz w:val="24"/>
          <w:szCs w:val="24"/>
        </w:rPr>
        <w:t>säilitatud andmete kattuvus teistes registrites või andmebaasides talletatud andmetega</w:t>
      </w:r>
    </w:p>
    <w:tbl>
      <w:tblPr>
        <w:tblStyle w:val="Kontuurtabel"/>
        <w:tblW w:w="0" w:type="auto"/>
        <w:tblLook w:val="04A0" w:firstRow="1" w:lastRow="0" w:firstColumn="1" w:lastColumn="0" w:noHBand="0" w:noVBand="1"/>
      </w:tblPr>
      <w:tblGrid>
        <w:gridCol w:w="3397"/>
        <w:gridCol w:w="5812"/>
      </w:tblGrid>
      <w:tr w:rsidR="00E93AC1" w14:paraId="7FC53819" w14:textId="77777777" w:rsidTr="072EFDDD">
        <w:tc>
          <w:tcPr>
            <w:tcW w:w="3397" w:type="dxa"/>
          </w:tcPr>
          <w:p w14:paraId="235F2A86" w14:textId="21927B85" w:rsidR="00E93AC1" w:rsidRPr="00E93AC1" w:rsidRDefault="00E93AC1" w:rsidP="00E93AC1">
            <w:pPr>
              <w:jc w:val="both"/>
              <w:rPr>
                <w:b/>
                <w:bCs/>
              </w:rPr>
            </w:pPr>
            <w:r w:rsidRPr="00E93AC1">
              <w:rPr>
                <w:b/>
                <w:bCs/>
              </w:rPr>
              <w:t xml:space="preserve">Andmed </w:t>
            </w:r>
            <w:proofErr w:type="spellStart"/>
            <w:r w:rsidR="00C93EE6">
              <w:rPr>
                <w:b/>
                <w:bCs/>
              </w:rPr>
              <w:t>AR-is</w:t>
            </w:r>
            <w:proofErr w:type="spellEnd"/>
          </w:p>
        </w:tc>
        <w:tc>
          <w:tcPr>
            <w:tcW w:w="5812" w:type="dxa"/>
          </w:tcPr>
          <w:p w14:paraId="14EF1ED7" w14:textId="269432CD" w:rsidR="00E93AC1" w:rsidRPr="00E93AC1" w:rsidRDefault="00E93AC1" w:rsidP="00E93AC1">
            <w:pPr>
              <w:jc w:val="both"/>
              <w:rPr>
                <w:b/>
                <w:bCs/>
              </w:rPr>
            </w:pPr>
            <w:r w:rsidRPr="00E93AC1">
              <w:rPr>
                <w:b/>
                <w:bCs/>
              </w:rPr>
              <w:t>Andmed teistes registrites</w:t>
            </w:r>
          </w:p>
        </w:tc>
      </w:tr>
      <w:tr w:rsidR="00E93AC1" w14:paraId="4892B0C8" w14:textId="77777777" w:rsidTr="072EFDDD">
        <w:tc>
          <w:tcPr>
            <w:tcW w:w="3397" w:type="dxa"/>
          </w:tcPr>
          <w:p w14:paraId="4C062658" w14:textId="1200B844" w:rsidR="00E93AC1" w:rsidRDefault="00E93AC1" w:rsidP="009259EE">
            <w:pPr>
              <w:jc w:val="both"/>
            </w:pPr>
            <w:r w:rsidRPr="00E93AC1">
              <w:t>Taotleja ehk toote tootja või maaletooja nimi ning kontaktandmed (telefon, faks või elektronposti aadress)</w:t>
            </w:r>
          </w:p>
        </w:tc>
        <w:tc>
          <w:tcPr>
            <w:tcW w:w="5812" w:type="dxa"/>
          </w:tcPr>
          <w:p w14:paraId="22F9E333" w14:textId="33628964" w:rsidR="00E93AC1" w:rsidRDefault="00E93AC1" w:rsidP="009259EE">
            <w:pPr>
              <w:jc w:val="both"/>
            </w:pPr>
            <w:r w:rsidRPr="00E93AC1">
              <w:t xml:space="preserve">MTR; </w:t>
            </w:r>
            <w:r w:rsidR="00751153">
              <w:t>ä</w:t>
            </w:r>
            <w:r w:rsidR="00211CA3">
              <w:t xml:space="preserve">riregister, </w:t>
            </w:r>
            <w:r w:rsidRPr="00E93AC1">
              <w:t xml:space="preserve">RTSR; aktsiisikaupade liikumise kontrollisüsteem (EMCS); </w:t>
            </w:r>
            <w:r w:rsidR="002A7C36">
              <w:t>impordi tollideklaratsioonide</w:t>
            </w:r>
            <w:r w:rsidRPr="00E93AC1">
              <w:t xml:space="preserve"> töötlemise süsteem (</w:t>
            </w:r>
            <w:r w:rsidR="002A7C36">
              <w:t>Impulss</w:t>
            </w:r>
            <w:r w:rsidRPr="00E93AC1">
              <w:t xml:space="preserve">); </w:t>
            </w:r>
            <w:r w:rsidR="002A7C36">
              <w:t xml:space="preserve">automatiseeritud ekspordisüsteem (AES); </w:t>
            </w:r>
            <w:r w:rsidRPr="00E93AC1">
              <w:t>transiidi automatiseeritud andmevahetuse süsteem (NCTS); tolli- ja aktsiisilubade süsteem (LUBA)</w:t>
            </w:r>
          </w:p>
        </w:tc>
      </w:tr>
      <w:tr w:rsidR="00E93AC1" w14:paraId="3C6E6317" w14:textId="77777777" w:rsidTr="072EFDDD">
        <w:tc>
          <w:tcPr>
            <w:tcW w:w="3397" w:type="dxa"/>
          </w:tcPr>
          <w:p w14:paraId="3E94C977" w14:textId="03139651" w:rsidR="00E93AC1" w:rsidRDefault="00E93AC1" w:rsidP="009259EE">
            <w:pPr>
              <w:jc w:val="both"/>
            </w:pPr>
            <w:r w:rsidRPr="00E93AC1">
              <w:t>Aktsiisilao tegevusloa nr, kui registrikande tegemist taotleb selle alkoholi tootja</w:t>
            </w:r>
          </w:p>
        </w:tc>
        <w:tc>
          <w:tcPr>
            <w:tcW w:w="5812" w:type="dxa"/>
          </w:tcPr>
          <w:p w14:paraId="6D01A7C7" w14:textId="71EADCE3" w:rsidR="00E93AC1" w:rsidRDefault="00211CA3" w:rsidP="009259EE">
            <w:pPr>
              <w:jc w:val="both"/>
            </w:pPr>
            <w:r>
              <w:t xml:space="preserve">LUBA; </w:t>
            </w:r>
            <w:r w:rsidR="00E93AC1" w:rsidRPr="00E93AC1">
              <w:t xml:space="preserve">EMCS; </w:t>
            </w:r>
            <w:r w:rsidR="002A7C36">
              <w:t>s</w:t>
            </w:r>
            <w:r w:rsidR="00E93AC1" w:rsidRPr="00E93AC1">
              <w:t>iseriiklik aktsiisisaatedokumentide haldamise elektrooniline süsteem (SADHES); MAIS; aktsiisilaopidajate register (SEED); aktsiisideklaratsioon</w:t>
            </w:r>
            <w:r w:rsidR="00412C6F">
              <w:t xml:space="preserve"> (ADEK)</w:t>
            </w:r>
          </w:p>
        </w:tc>
      </w:tr>
      <w:tr w:rsidR="004C7FF4" w14:paraId="4FEEE35B" w14:textId="77777777" w:rsidTr="072EFDDD">
        <w:tc>
          <w:tcPr>
            <w:tcW w:w="3397" w:type="dxa"/>
          </w:tcPr>
          <w:p w14:paraId="71DC2E83" w14:textId="7FA41056" w:rsidR="004C7FF4" w:rsidRDefault="004C7FF4" w:rsidP="009259EE">
            <w:pPr>
              <w:jc w:val="both"/>
            </w:pPr>
            <w:r w:rsidRPr="00E93AC1">
              <w:t xml:space="preserve">Tegevusloa otsuse tegemise kuupäev ja number </w:t>
            </w:r>
            <w:r w:rsidR="008F682E">
              <w:t>toiduseaduse</w:t>
            </w:r>
            <w:r w:rsidR="008F682E">
              <w:rPr>
                <w:rStyle w:val="Allmrkuseviide"/>
              </w:rPr>
              <w:footnoteReference w:id="7"/>
            </w:r>
            <w:r w:rsidR="008F682E">
              <w:t xml:space="preserve"> (</w:t>
            </w:r>
            <w:proofErr w:type="spellStart"/>
            <w:r w:rsidR="008F682E">
              <w:t>ToiduS</w:t>
            </w:r>
            <w:proofErr w:type="spellEnd"/>
            <w:r w:rsidR="008F682E">
              <w:t>)</w:t>
            </w:r>
            <w:r w:rsidRPr="00E93AC1">
              <w:t xml:space="preserve"> tähenduses, kui registrikande tegemist taotleb selle alkoholi tootja</w:t>
            </w:r>
          </w:p>
        </w:tc>
        <w:tc>
          <w:tcPr>
            <w:tcW w:w="5812" w:type="dxa"/>
            <w:vMerge w:val="restart"/>
          </w:tcPr>
          <w:p w14:paraId="26F14A88" w14:textId="5DE7D819" w:rsidR="004C7FF4" w:rsidRDefault="004C7FF4" w:rsidP="009259EE">
            <w:pPr>
              <w:jc w:val="both"/>
            </w:pPr>
            <w:r w:rsidRPr="00E93AC1">
              <w:t>RTSR ja MTR</w:t>
            </w:r>
          </w:p>
        </w:tc>
      </w:tr>
      <w:tr w:rsidR="004C7FF4" w14:paraId="68A4358B" w14:textId="77777777" w:rsidTr="072EFDDD">
        <w:tc>
          <w:tcPr>
            <w:tcW w:w="3397" w:type="dxa"/>
          </w:tcPr>
          <w:p w14:paraId="1A94EA76" w14:textId="603DDCA7" w:rsidR="004C7FF4" w:rsidRDefault="004C7FF4" w:rsidP="009259EE">
            <w:pPr>
              <w:jc w:val="both"/>
            </w:pPr>
            <w:r>
              <w:t>M</w:t>
            </w:r>
            <w:r w:rsidRPr="00E93AC1">
              <w:t>ajandustegevuse registreerimise nr</w:t>
            </w:r>
          </w:p>
        </w:tc>
        <w:tc>
          <w:tcPr>
            <w:tcW w:w="5812" w:type="dxa"/>
            <w:vMerge/>
          </w:tcPr>
          <w:p w14:paraId="5DF36085" w14:textId="77777777" w:rsidR="004C7FF4" w:rsidRDefault="004C7FF4" w:rsidP="009259EE">
            <w:pPr>
              <w:jc w:val="both"/>
            </w:pPr>
          </w:p>
        </w:tc>
      </w:tr>
      <w:tr w:rsidR="00E93AC1" w14:paraId="6C61A356" w14:textId="77777777" w:rsidTr="072EFDDD">
        <w:tc>
          <w:tcPr>
            <w:tcW w:w="3397" w:type="dxa"/>
          </w:tcPr>
          <w:p w14:paraId="64C8A014" w14:textId="64DE90FA" w:rsidR="00E93AC1" w:rsidRDefault="00E93AC1" w:rsidP="009259EE">
            <w:pPr>
              <w:jc w:val="both"/>
            </w:pPr>
            <w:r w:rsidRPr="00E93AC1">
              <w:t>Toote (alkohoolse joogi) nimi</w:t>
            </w:r>
          </w:p>
        </w:tc>
        <w:tc>
          <w:tcPr>
            <w:tcW w:w="5812" w:type="dxa"/>
          </w:tcPr>
          <w:p w14:paraId="7FB20B1F" w14:textId="66835210" w:rsidR="00E93AC1" w:rsidRPr="00195EFC" w:rsidRDefault="00E93AC1" w:rsidP="009259EE">
            <w:pPr>
              <w:jc w:val="both"/>
            </w:pPr>
            <w:r w:rsidRPr="00195EFC">
              <w:t xml:space="preserve">EMCS; </w:t>
            </w:r>
            <w:r w:rsidR="002A7C36" w:rsidRPr="00195EFC">
              <w:t>Impulss; AES</w:t>
            </w:r>
            <w:r w:rsidRPr="00195EFC">
              <w:t>; SADHES; MAIS*</w:t>
            </w:r>
          </w:p>
        </w:tc>
      </w:tr>
      <w:tr w:rsidR="00E93AC1" w14:paraId="7F7A063B" w14:textId="77777777" w:rsidTr="072EFDDD">
        <w:tc>
          <w:tcPr>
            <w:tcW w:w="3397" w:type="dxa"/>
          </w:tcPr>
          <w:p w14:paraId="76D2E888" w14:textId="04945A36" w:rsidR="00E93AC1" w:rsidRPr="00E93AC1" w:rsidRDefault="004C7FF4" w:rsidP="009259EE">
            <w:pPr>
              <w:jc w:val="both"/>
            </w:pPr>
            <w:r w:rsidRPr="004C7FF4">
              <w:t>Toote liik (nt viski, viin, õlu jne)</w:t>
            </w:r>
          </w:p>
        </w:tc>
        <w:tc>
          <w:tcPr>
            <w:tcW w:w="5812" w:type="dxa"/>
          </w:tcPr>
          <w:p w14:paraId="142F8E7D" w14:textId="422F3FBB" w:rsidR="00E93AC1" w:rsidRPr="00195EFC" w:rsidRDefault="004C7FF4" w:rsidP="009259EE">
            <w:pPr>
              <w:jc w:val="both"/>
            </w:pPr>
            <w:r w:rsidRPr="00195EFC">
              <w:t>EMCS, SADHES, MAIS</w:t>
            </w:r>
            <w:r w:rsidR="00211CA3" w:rsidRPr="00195EFC">
              <w:t>*</w:t>
            </w:r>
            <w:r w:rsidRPr="00195EFC">
              <w:t xml:space="preserve">, </w:t>
            </w:r>
            <w:r w:rsidR="002A7C36" w:rsidRPr="00195EFC">
              <w:t>AES</w:t>
            </w:r>
            <w:r w:rsidRPr="00195EFC">
              <w:t>; ADEK; SEED</w:t>
            </w:r>
          </w:p>
        </w:tc>
      </w:tr>
      <w:tr w:rsidR="004C7FF4" w14:paraId="5FD85808" w14:textId="77777777" w:rsidTr="072EFDDD">
        <w:tc>
          <w:tcPr>
            <w:tcW w:w="3397" w:type="dxa"/>
          </w:tcPr>
          <w:p w14:paraId="05E94ADD" w14:textId="1859CB62" w:rsidR="004C7FF4" w:rsidRPr="004C7FF4" w:rsidRDefault="004C7FF4" w:rsidP="009259EE">
            <w:pPr>
              <w:jc w:val="both"/>
            </w:pPr>
            <w:r w:rsidRPr="004C7FF4">
              <w:t>Tootja nimi ning võimaluse korral aadress ja kontaktandmed (telefon, faks või elektronposti aadress)</w:t>
            </w:r>
          </w:p>
        </w:tc>
        <w:tc>
          <w:tcPr>
            <w:tcW w:w="5812" w:type="dxa"/>
          </w:tcPr>
          <w:p w14:paraId="61E9C285" w14:textId="2C1C92F9" w:rsidR="004C7FF4" w:rsidRPr="00195EFC" w:rsidRDefault="002A7C36" w:rsidP="009259EE">
            <w:pPr>
              <w:jc w:val="both"/>
            </w:pPr>
            <w:r w:rsidRPr="00195EFC">
              <w:t>Impulss; AES</w:t>
            </w:r>
            <w:r w:rsidR="004C7FF4" w:rsidRPr="00195EFC">
              <w:t>; RTSR</w:t>
            </w:r>
          </w:p>
        </w:tc>
      </w:tr>
      <w:tr w:rsidR="004C7FF4" w14:paraId="714704E4" w14:textId="77777777" w:rsidTr="072EFDDD">
        <w:tc>
          <w:tcPr>
            <w:tcW w:w="3397" w:type="dxa"/>
          </w:tcPr>
          <w:p w14:paraId="6A32831E" w14:textId="5492E3D9" w:rsidR="004C7FF4" w:rsidRPr="004C7FF4" w:rsidRDefault="004C7FF4" w:rsidP="009259EE">
            <w:pPr>
              <w:jc w:val="both"/>
            </w:pPr>
            <w:r w:rsidRPr="004C7FF4">
              <w:t>Tootjamaa</w:t>
            </w:r>
          </w:p>
        </w:tc>
        <w:tc>
          <w:tcPr>
            <w:tcW w:w="5812" w:type="dxa"/>
          </w:tcPr>
          <w:p w14:paraId="2EDD0CF6" w14:textId="351FBDBB" w:rsidR="004C7FF4" w:rsidRPr="00195EFC" w:rsidRDefault="002A7C36" w:rsidP="009259EE">
            <w:pPr>
              <w:jc w:val="both"/>
            </w:pPr>
            <w:r w:rsidRPr="00195EFC">
              <w:t>Impulss; AES</w:t>
            </w:r>
          </w:p>
        </w:tc>
      </w:tr>
      <w:tr w:rsidR="004C7FF4" w14:paraId="2B88E79B" w14:textId="77777777" w:rsidTr="072EFDDD">
        <w:tc>
          <w:tcPr>
            <w:tcW w:w="3397" w:type="dxa"/>
          </w:tcPr>
          <w:p w14:paraId="36E0AFD6" w14:textId="52801A2F" w:rsidR="004C7FF4" w:rsidRPr="004C7FF4" w:rsidRDefault="004C7FF4" w:rsidP="009259EE">
            <w:pPr>
              <w:jc w:val="both"/>
            </w:pPr>
            <w:r w:rsidRPr="004C7FF4">
              <w:t>Importija nimi ning võimaluse korral aadress ja kontaktandmed (telefon, faks või elektronposti aadress) imporditud veini puhul</w:t>
            </w:r>
          </w:p>
        </w:tc>
        <w:tc>
          <w:tcPr>
            <w:tcW w:w="5812" w:type="dxa"/>
          </w:tcPr>
          <w:p w14:paraId="64C66E78" w14:textId="1A93B929" w:rsidR="004C7FF4" w:rsidRPr="00195EFC" w:rsidRDefault="002A7C36" w:rsidP="009259EE">
            <w:pPr>
              <w:jc w:val="both"/>
            </w:pPr>
            <w:r w:rsidRPr="00195EFC">
              <w:t>Impulss; AES</w:t>
            </w:r>
          </w:p>
        </w:tc>
      </w:tr>
      <w:tr w:rsidR="004C7FF4" w14:paraId="403601F0" w14:textId="77777777" w:rsidTr="072EFDDD">
        <w:tc>
          <w:tcPr>
            <w:tcW w:w="3397" w:type="dxa"/>
          </w:tcPr>
          <w:p w14:paraId="1ED3C2E5" w14:textId="6246B26A" w:rsidR="004C7FF4" w:rsidRPr="004C7FF4" w:rsidRDefault="004C7FF4" w:rsidP="009259EE">
            <w:pPr>
              <w:jc w:val="both"/>
            </w:pPr>
            <w:r w:rsidRPr="004C7FF4">
              <w:t>Tarbijapakendi maht tarbijapakendisse pakendatud alkoholi puhul</w:t>
            </w:r>
          </w:p>
        </w:tc>
        <w:tc>
          <w:tcPr>
            <w:tcW w:w="5812" w:type="dxa"/>
          </w:tcPr>
          <w:p w14:paraId="3CE88B55" w14:textId="68D94891" w:rsidR="004C7FF4" w:rsidRPr="00195EFC" w:rsidRDefault="004C7FF4" w:rsidP="009259EE">
            <w:pPr>
              <w:jc w:val="both"/>
            </w:pPr>
            <w:r w:rsidRPr="00195EFC">
              <w:t xml:space="preserve">EMCS; SADHES; </w:t>
            </w:r>
            <w:r w:rsidR="002A7C36" w:rsidRPr="00195EFC">
              <w:t>Impulss, AES</w:t>
            </w:r>
            <w:r w:rsidRPr="00195EFC">
              <w:t>; MAIS</w:t>
            </w:r>
            <w:r w:rsidR="00211CA3" w:rsidRPr="00195EFC">
              <w:t>*</w:t>
            </w:r>
            <w:r w:rsidRPr="00195EFC">
              <w:t>; NCTS</w:t>
            </w:r>
          </w:p>
        </w:tc>
      </w:tr>
      <w:tr w:rsidR="004C7FF4" w14:paraId="738B69D2" w14:textId="77777777" w:rsidTr="072EFDDD">
        <w:tc>
          <w:tcPr>
            <w:tcW w:w="3397" w:type="dxa"/>
          </w:tcPr>
          <w:p w14:paraId="7D070B44" w14:textId="3FA987E0" w:rsidR="004C7FF4" w:rsidRPr="004C7FF4" w:rsidRDefault="004C7FF4" w:rsidP="009259EE">
            <w:pPr>
              <w:jc w:val="both"/>
            </w:pPr>
            <w:r w:rsidRPr="004C7FF4">
              <w:t>Toote etanoolisisaldus</w:t>
            </w:r>
          </w:p>
        </w:tc>
        <w:tc>
          <w:tcPr>
            <w:tcW w:w="5812" w:type="dxa"/>
          </w:tcPr>
          <w:p w14:paraId="12481CF4" w14:textId="50DD80FB" w:rsidR="004C7FF4" w:rsidRPr="00195EFC" w:rsidRDefault="004C7FF4" w:rsidP="009259EE">
            <w:pPr>
              <w:jc w:val="both"/>
            </w:pPr>
            <w:r w:rsidRPr="00195EFC">
              <w:t xml:space="preserve">EMCS; SADHES; </w:t>
            </w:r>
            <w:r w:rsidR="002A7C36" w:rsidRPr="00195EFC">
              <w:t>Impulss; AES</w:t>
            </w:r>
            <w:r w:rsidRPr="00195EFC">
              <w:t>; MAIS</w:t>
            </w:r>
            <w:r w:rsidR="00211CA3" w:rsidRPr="00195EFC">
              <w:t>*</w:t>
            </w:r>
          </w:p>
        </w:tc>
      </w:tr>
      <w:tr w:rsidR="004C7FF4" w14:paraId="35A13E3F" w14:textId="77777777" w:rsidTr="072EFDDD">
        <w:tc>
          <w:tcPr>
            <w:tcW w:w="3397" w:type="dxa"/>
          </w:tcPr>
          <w:p w14:paraId="7276D273" w14:textId="00D9E91B" w:rsidR="004C7FF4" w:rsidRPr="004C7FF4" w:rsidRDefault="004C7FF4" w:rsidP="009259EE">
            <w:pPr>
              <w:jc w:val="both"/>
            </w:pPr>
            <w:r w:rsidRPr="004C7FF4">
              <w:lastRenderedPageBreak/>
              <w:t>Toote kaheksakohaline kood vastavalt kombineeritud nomenklatuurile</w:t>
            </w:r>
          </w:p>
        </w:tc>
        <w:tc>
          <w:tcPr>
            <w:tcW w:w="5812" w:type="dxa"/>
          </w:tcPr>
          <w:p w14:paraId="5374745F" w14:textId="4FB9B4AC" w:rsidR="004C7FF4" w:rsidRPr="00195EFC" w:rsidRDefault="004C7FF4" w:rsidP="009259EE">
            <w:pPr>
              <w:jc w:val="both"/>
            </w:pPr>
            <w:r w:rsidRPr="00195EFC">
              <w:t xml:space="preserve">EMCS; SADHES; </w:t>
            </w:r>
            <w:r w:rsidR="002A7C36" w:rsidRPr="00195EFC">
              <w:t>Impulss; AES</w:t>
            </w:r>
            <w:r w:rsidRPr="00195EFC">
              <w:t>; NCTS</w:t>
            </w:r>
          </w:p>
        </w:tc>
      </w:tr>
      <w:tr w:rsidR="004C7FF4" w14:paraId="01D9BDA0" w14:textId="77777777" w:rsidTr="072EFDDD">
        <w:tc>
          <w:tcPr>
            <w:tcW w:w="3397" w:type="dxa"/>
          </w:tcPr>
          <w:p w14:paraId="2FAD3768" w14:textId="120FEAC8" w:rsidR="004C7FF4" w:rsidRPr="004C7FF4" w:rsidRDefault="004C7FF4" w:rsidP="009259EE">
            <w:pPr>
              <w:jc w:val="both"/>
            </w:pPr>
            <w:r w:rsidRPr="004C7FF4">
              <w:t xml:space="preserve">Tarbijapakendi või pakendi </w:t>
            </w:r>
            <w:r w:rsidR="00211CA3">
              <w:t>maht</w:t>
            </w:r>
          </w:p>
        </w:tc>
        <w:tc>
          <w:tcPr>
            <w:tcW w:w="5812" w:type="dxa"/>
          </w:tcPr>
          <w:p w14:paraId="23334B3A" w14:textId="161C7A51" w:rsidR="004C7FF4" w:rsidRPr="00195EFC" w:rsidRDefault="004C7FF4" w:rsidP="009259EE">
            <w:pPr>
              <w:jc w:val="both"/>
            </w:pPr>
            <w:r w:rsidRPr="00195EFC">
              <w:t xml:space="preserve">EMCS; SADHES; </w:t>
            </w:r>
            <w:r w:rsidR="002A7C36" w:rsidRPr="00195EFC">
              <w:t>Impulss; AES</w:t>
            </w:r>
          </w:p>
        </w:tc>
      </w:tr>
      <w:tr w:rsidR="004C7FF4" w14:paraId="0C5ECF8B" w14:textId="77777777" w:rsidTr="072EFDDD">
        <w:tc>
          <w:tcPr>
            <w:tcW w:w="3397" w:type="dxa"/>
          </w:tcPr>
          <w:p w14:paraId="40CAFD36" w14:textId="2231A352" w:rsidR="004C7FF4" w:rsidRPr="004C7FF4" w:rsidRDefault="004C7FF4" w:rsidP="009259EE">
            <w:pPr>
              <w:jc w:val="both"/>
            </w:pPr>
            <w:r>
              <w:t>Tarbijapakendi või pakendi materjal</w:t>
            </w:r>
          </w:p>
        </w:tc>
        <w:tc>
          <w:tcPr>
            <w:tcW w:w="5812" w:type="dxa"/>
            <w:vMerge w:val="restart"/>
          </w:tcPr>
          <w:p w14:paraId="4660D882" w14:textId="7F043AB1" w:rsidR="004C7FF4" w:rsidRPr="00195EFC" w:rsidRDefault="004C7FF4" w:rsidP="009259EE">
            <w:pPr>
              <w:jc w:val="both"/>
            </w:pPr>
            <w:commentRangeStart w:id="32"/>
            <w:r>
              <w:t>Tegemist ei ole alkohoolse joogi märgistuse kohustusliku teabega AS</w:t>
            </w:r>
            <w:r w:rsidR="00751153">
              <w:t>-i</w:t>
            </w:r>
            <w:r>
              <w:t xml:space="preserve"> § 15 lõike 1 tähenduses. </w:t>
            </w:r>
            <w:r w:rsidR="6338702F">
              <w:t>Samuti ei ole andmed vajalikud alkoholi järelevalves.</w:t>
            </w:r>
            <w:commentRangeEnd w:id="32"/>
            <w:r>
              <w:commentReference w:id="32"/>
            </w:r>
          </w:p>
        </w:tc>
      </w:tr>
      <w:tr w:rsidR="004C7FF4" w14:paraId="36181A16" w14:textId="77777777" w:rsidTr="072EFDDD">
        <w:tc>
          <w:tcPr>
            <w:tcW w:w="3397" w:type="dxa"/>
          </w:tcPr>
          <w:p w14:paraId="04ED005B" w14:textId="0DADEF74" w:rsidR="004C7FF4" w:rsidRDefault="004C7FF4" w:rsidP="009259EE">
            <w:pPr>
              <w:jc w:val="both"/>
            </w:pPr>
            <w:r>
              <w:t>Pudeli kuju ja värvus</w:t>
            </w:r>
          </w:p>
        </w:tc>
        <w:tc>
          <w:tcPr>
            <w:tcW w:w="5812" w:type="dxa"/>
            <w:vMerge/>
          </w:tcPr>
          <w:p w14:paraId="1333678C" w14:textId="77777777" w:rsidR="004C7FF4" w:rsidRPr="004C7FF4" w:rsidRDefault="004C7FF4" w:rsidP="009259EE">
            <w:pPr>
              <w:jc w:val="both"/>
            </w:pPr>
          </w:p>
        </w:tc>
      </w:tr>
      <w:tr w:rsidR="004C7FF4" w14:paraId="396C6F54" w14:textId="77777777" w:rsidTr="072EFDDD">
        <w:tc>
          <w:tcPr>
            <w:tcW w:w="3397" w:type="dxa"/>
          </w:tcPr>
          <w:p w14:paraId="697F0AA9" w14:textId="607B0E71" w:rsidR="004C7FF4" w:rsidRDefault="004C7FF4" w:rsidP="009259EE">
            <w:pPr>
              <w:jc w:val="both"/>
            </w:pPr>
            <w:r>
              <w:t>Korgi materjal</w:t>
            </w:r>
          </w:p>
        </w:tc>
        <w:tc>
          <w:tcPr>
            <w:tcW w:w="5812" w:type="dxa"/>
            <w:vMerge/>
          </w:tcPr>
          <w:p w14:paraId="49C8DA53" w14:textId="77777777" w:rsidR="004C7FF4" w:rsidRPr="004C7FF4" w:rsidRDefault="004C7FF4" w:rsidP="009259EE">
            <w:pPr>
              <w:jc w:val="both"/>
            </w:pPr>
          </w:p>
        </w:tc>
      </w:tr>
      <w:tr w:rsidR="004C7FF4" w14:paraId="6D4E83AF" w14:textId="77777777" w:rsidTr="072EFDDD">
        <w:tc>
          <w:tcPr>
            <w:tcW w:w="3397" w:type="dxa"/>
          </w:tcPr>
          <w:p w14:paraId="47238D39" w14:textId="6D6DAE21" w:rsidR="004C7FF4" w:rsidRDefault="004C7FF4" w:rsidP="009259EE">
            <w:pPr>
              <w:jc w:val="both"/>
            </w:pPr>
            <w:r>
              <w:t>Korgi värvus</w:t>
            </w:r>
          </w:p>
        </w:tc>
        <w:tc>
          <w:tcPr>
            <w:tcW w:w="5812" w:type="dxa"/>
            <w:vMerge/>
          </w:tcPr>
          <w:p w14:paraId="39EDA7E3" w14:textId="77777777" w:rsidR="004C7FF4" w:rsidRPr="004C7FF4" w:rsidRDefault="004C7FF4" w:rsidP="009259EE">
            <w:pPr>
              <w:jc w:val="both"/>
            </w:pPr>
          </w:p>
        </w:tc>
      </w:tr>
      <w:tr w:rsidR="004C7FF4" w14:paraId="0E59005E" w14:textId="77777777" w:rsidTr="072EFDDD">
        <w:tc>
          <w:tcPr>
            <w:tcW w:w="3397" w:type="dxa"/>
          </w:tcPr>
          <w:p w14:paraId="2797FC98" w14:textId="4EB2EAA2" w:rsidR="004C7FF4" w:rsidRDefault="004C7FF4" w:rsidP="009259EE">
            <w:pPr>
              <w:jc w:val="both"/>
            </w:pPr>
            <w:r>
              <w:t>Korgi kuju</w:t>
            </w:r>
          </w:p>
        </w:tc>
        <w:tc>
          <w:tcPr>
            <w:tcW w:w="5812" w:type="dxa"/>
            <w:vMerge/>
          </w:tcPr>
          <w:p w14:paraId="0CC2202C" w14:textId="77777777" w:rsidR="004C7FF4" w:rsidRPr="004C7FF4" w:rsidRDefault="004C7FF4" w:rsidP="009259EE">
            <w:pPr>
              <w:jc w:val="both"/>
            </w:pPr>
          </w:p>
        </w:tc>
      </w:tr>
      <w:tr w:rsidR="004C7FF4" w14:paraId="34847237" w14:textId="77777777" w:rsidTr="072EFDDD">
        <w:tc>
          <w:tcPr>
            <w:tcW w:w="3397" w:type="dxa"/>
          </w:tcPr>
          <w:p w14:paraId="1801D5EA" w14:textId="4251CF39" w:rsidR="004C7FF4" w:rsidRDefault="004C7FF4" w:rsidP="009259EE">
            <w:pPr>
              <w:jc w:val="both"/>
            </w:pPr>
            <w:r>
              <w:t>Suka olemasolul sellekohane märge</w:t>
            </w:r>
          </w:p>
        </w:tc>
        <w:tc>
          <w:tcPr>
            <w:tcW w:w="5812" w:type="dxa"/>
            <w:vMerge/>
          </w:tcPr>
          <w:p w14:paraId="19783B37" w14:textId="77777777" w:rsidR="004C7FF4" w:rsidRPr="004C7FF4" w:rsidRDefault="004C7FF4" w:rsidP="009259EE">
            <w:pPr>
              <w:jc w:val="both"/>
            </w:pPr>
          </w:p>
        </w:tc>
      </w:tr>
      <w:tr w:rsidR="004C7FF4" w14:paraId="6B0D4ACE" w14:textId="77777777" w:rsidTr="072EFDDD">
        <w:tc>
          <w:tcPr>
            <w:tcW w:w="3397" w:type="dxa"/>
          </w:tcPr>
          <w:p w14:paraId="1F5B6697" w14:textId="51DD8E1D" w:rsidR="004C7FF4" w:rsidRDefault="004C7FF4" w:rsidP="009259EE">
            <w:pPr>
              <w:jc w:val="both"/>
            </w:pPr>
            <w:r>
              <w:t>Suka värvus</w:t>
            </w:r>
          </w:p>
        </w:tc>
        <w:tc>
          <w:tcPr>
            <w:tcW w:w="5812" w:type="dxa"/>
            <w:vMerge/>
          </w:tcPr>
          <w:p w14:paraId="107B7391" w14:textId="77777777" w:rsidR="004C7FF4" w:rsidRPr="004C7FF4" w:rsidRDefault="004C7FF4" w:rsidP="009259EE">
            <w:pPr>
              <w:jc w:val="both"/>
            </w:pPr>
          </w:p>
        </w:tc>
      </w:tr>
      <w:tr w:rsidR="004C7FF4" w14:paraId="49B222B5" w14:textId="77777777" w:rsidTr="072EFDDD">
        <w:tc>
          <w:tcPr>
            <w:tcW w:w="3397" w:type="dxa"/>
          </w:tcPr>
          <w:p w14:paraId="44281D4B" w14:textId="2DFC0E62" w:rsidR="004C7FF4" w:rsidRDefault="004C7FF4" w:rsidP="009259EE">
            <w:pPr>
              <w:jc w:val="both"/>
            </w:pPr>
            <w:r>
              <w:t>Esietiketi olemasolul sellekohane märge</w:t>
            </w:r>
          </w:p>
        </w:tc>
        <w:tc>
          <w:tcPr>
            <w:tcW w:w="5812" w:type="dxa"/>
            <w:vMerge/>
          </w:tcPr>
          <w:p w14:paraId="51F89D2A" w14:textId="77777777" w:rsidR="004C7FF4" w:rsidRPr="004C7FF4" w:rsidRDefault="004C7FF4" w:rsidP="009259EE">
            <w:pPr>
              <w:jc w:val="both"/>
            </w:pPr>
          </w:p>
        </w:tc>
      </w:tr>
      <w:tr w:rsidR="004C7FF4" w14:paraId="74D32CF3" w14:textId="77777777" w:rsidTr="072EFDDD">
        <w:tc>
          <w:tcPr>
            <w:tcW w:w="3397" w:type="dxa"/>
          </w:tcPr>
          <w:p w14:paraId="554925CA" w14:textId="333E7407" w:rsidR="004C7FF4" w:rsidRDefault="004C7FF4" w:rsidP="009259EE">
            <w:pPr>
              <w:jc w:val="both"/>
            </w:pPr>
            <w:proofErr w:type="spellStart"/>
            <w:r>
              <w:t>Tagaetiketi</w:t>
            </w:r>
            <w:proofErr w:type="spellEnd"/>
            <w:r>
              <w:t xml:space="preserve"> olemasolul sellekohane märge</w:t>
            </w:r>
          </w:p>
        </w:tc>
        <w:tc>
          <w:tcPr>
            <w:tcW w:w="5812" w:type="dxa"/>
            <w:vMerge/>
          </w:tcPr>
          <w:p w14:paraId="723BA26D" w14:textId="77777777" w:rsidR="004C7FF4" w:rsidRPr="004C7FF4" w:rsidRDefault="004C7FF4" w:rsidP="009259EE">
            <w:pPr>
              <w:jc w:val="both"/>
            </w:pPr>
          </w:p>
        </w:tc>
      </w:tr>
      <w:tr w:rsidR="004C7FF4" w14:paraId="4D2CB234" w14:textId="77777777" w:rsidTr="072EFDDD">
        <w:tc>
          <w:tcPr>
            <w:tcW w:w="3397" w:type="dxa"/>
          </w:tcPr>
          <w:p w14:paraId="7762D13B" w14:textId="08328E8A" w:rsidR="004C7FF4" w:rsidRDefault="004C7FF4" w:rsidP="009259EE">
            <w:pPr>
              <w:jc w:val="both"/>
            </w:pPr>
            <w:r>
              <w:t>Muu etiketi olemasolul sellekohane märge</w:t>
            </w:r>
          </w:p>
        </w:tc>
        <w:tc>
          <w:tcPr>
            <w:tcW w:w="5812" w:type="dxa"/>
            <w:vMerge/>
          </w:tcPr>
          <w:p w14:paraId="2501B295" w14:textId="77777777" w:rsidR="004C7FF4" w:rsidRPr="004C7FF4" w:rsidRDefault="004C7FF4" w:rsidP="009259EE">
            <w:pPr>
              <w:jc w:val="both"/>
            </w:pPr>
          </w:p>
        </w:tc>
      </w:tr>
    </w:tbl>
    <w:p w14:paraId="5243F0C7" w14:textId="120FCA5C" w:rsidR="00E93AC1" w:rsidRDefault="004C7FF4" w:rsidP="009259EE">
      <w:pPr>
        <w:jc w:val="both"/>
      </w:pPr>
      <w:r w:rsidRPr="004C7FF4">
        <w:t xml:space="preserve">* </w:t>
      </w:r>
      <w:proofErr w:type="spellStart"/>
      <w:r w:rsidRPr="004C7FF4">
        <w:t>MAISis</w:t>
      </w:r>
      <w:proofErr w:type="spellEnd"/>
      <w:r w:rsidRPr="004C7FF4">
        <w:t xml:space="preserve"> saadakse alkoholi puutuvad andmed liidestatult </w:t>
      </w:r>
      <w:proofErr w:type="spellStart"/>
      <w:r w:rsidR="00C93EE6">
        <w:t>AR-ist</w:t>
      </w:r>
      <w:proofErr w:type="spellEnd"/>
      <w:r w:rsidR="001C3F51">
        <w:t>.</w:t>
      </w:r>
    </w:p>
    <w:bookmarkEnd w:id="31"/>
    <w:p w14:paraId="60B42689" w14:textId="77777777" w:rsidR="009259EE" w:rsidRDefault="009259EE" w:rsidP="002361A1">
      <w:pPr>
        <w:jc w:val="both"/>
      </w:pPr>
    </w:p>
    <w:p w14:paraId="0905E0FF" w14:textId="4BA552B2" w:rsidR="00173EF0" w:rsidRPr="00D22307" w:rsidRDefault="00173EF0" w:rsidP="009259EE">
      <w:pPr>
        <w:jc w:val="both"/>
        <w:rPr>
          <w:bCs/>
        </w:rPr>
      </w:pPr>
      <w:r w:rsidRPr="00F0679A">
        <w:t xml:space="preserve">AS-i </w:t>
      </w:r>
      <w:r w:rsidRPr="00F0679A">
        <w:rPr>
          <w:bCs/>
        </w:rPr>
        <w:t>§ 17 lõi</w:t>
      </w:r>
      <w:r w:rsidR="00286650">
        <w:rPr>
          <w:bCs/>
        </w:rPr>
        <w:t>g</w:t>
      </w:r>
      <w:r w:rsidRPr="00F0679A">
        <w:rPr>
          <w:bCs/>
        </w:rPr>
        <w:t>e 2 sätesta</w:t>
      </w:r>
      <w:r w:rsidR="00286650" w:rsidRPr="000D7626">
        <w:rPr>
          <w:bCs/>
        </w:rPr>
        <w:t>b</w:t>
      </w:r>
      <w:r w:rsidRPr="00D22307">
        <w:rPr>
          <w:bCs/>
        </w:rPr>
        <w:t xml:space="preserve"> veini </w:t>
      </w:r>
      <w:proofErr w:type="spellStart"/>
      <w:r w:rsidRPr="00D22307">
        <w:rPr>
          <w:bCs/>
        </w:rPr>
        <w:t>käitlevale</w:t>
      </w:r>
      <w:proofErr w:type="spellEnd"/>
      <w:r w:rsidRPr="00D22307">
        <w:rPr>
          <w:bCs/>
        </w:rPr>
        <w:t xml:space="preserve"> ettevõtjale </w:t>
      </w:r>
      <w:r w:rsidR="00751153" w:rsidRPr="004E04A5">
        <w:rPr>
          <w:bCs/>
        </w:rPr>
        <w:t xml:space="preserve">kohustuse </w:t>
      </w:r>
      <w:r w:rsidRPr="00D22307">
        <w:rPr>
          <w:bCs/>
        </w:rPr>
        <w:t>edastada PTA-</w:t>
      </w:r>
      <w:proofErr w:type="spellStart"/>
      <w:r w:rsidRPr="00D22307">
        <w:rPr>
          <w:bCs/>
        </w:rPr>
        <w:t>le</w:t>
      </w:r>
      <w:proofErr w:type="spellEnd"/>
      <w:r w:rsidRPr="00D22307">
        <w:rPr>
          <w:bCs/>
        </w:rPr>
        <w:t xml:space="preserve"> iga kuu 15. kuupäevaks aruande eelmisel kuul ekspordiks, hulgimüügiks või jaemüügiks suunatud veini kohta (välja arvatud ettevõtja, kes </w:t>
      </w:r>
      <w:r w:rsidR="0013685E">
        <w:rPr>
          <w:bCs/>
        </w:rPr>
        <w:t>tegeleb</w:t>
      </w:r>
      <w:r w:rsidR="0013685E" w:rsidRPr="00D22307">
        <w:rPr>
          <w:bCs/>
        </w:rPr>
        <w:t xml:space="preserve"> </w:t>
      </w:r>
      <w:r w:rsidRPr="00D22307">
        <w:rPr>
          <w:bCs/>
        </w:rPr>
        <w:t>ainult veini jaemüü</w:t>
      </w:r>
      <w:r w:rsidR="0013685E">
        <w:rPr>
          <w:bCs/>
        </w:rPr>
        <w:t>giga</w:t>
      </w:r>
      <w:r w:rsidRPr="00D22307">
        <w:rPr>
          <w:bCs/>
        </w:rPr>
        <w:t>).</w:t>
      </w:r>
    </w:p>
    <w:p w14:paraId="0E07B5DB" w14:textId="77777777" w:rsidR="00173EF0" w:rsidRDefault="00173EF0" w:rsidP="009259EE">
      <w:pPr>
        <w:jc w:val="both"/>
        <w:rPr>
          <w:bCs/>
          <w:highlight w:val="green"/>
        </w:rPr>
      </w:pPr>
    </w:p>
    <w:p w14:paraId="51783CF2" w14:textId="798E69DA" w:rsidR="00173EF0" w:rsidRPr="00D22307" w:rsidRDefault="00173EF0" w:rsidP="00173EF0">
      <w:pPr>
        <w:jc w:val="both"/>
        <w:rPr>
          <w:bCs/>
        </w:rPr>
      </w:pPr>
      <w:r w:rsidRPr="00D22307">
        <w:rPr>
          <w:bCs/>
        </w:rPr>
        <w:t>Nimetatud sät</w:t>
      </w:r>
      <w:r w:rsidR="00286650">
        <w:rPr>
          <w:bCs/>
        </w:rPr>
        <w:t>e</w:t>
      </w:r>
      <w:r w:rsidRPr="00D22307">
        <w:rPr>
          <w:bCs/>
        </w:rPr>
        <w:t xml:space="preserve"> </w:t>
      </w:r>
      <w:r w:rsidR="00A159E6">
        <w:rPr>
          <w:bCs/>
        </w:rPr>
        <w:t>kordab</w:t>
      </w:r>
      <w:r w:rsidRPr="00D22307">
        <w:rPr>
          <w:bCs/>
        </w:rPr>
        <w:t xml:space="preserve"> EL-i vahetult kohalduvaid õigusakte</w:t>
      </w:r>
      <w:r w:rsidRPr="00AE1F14">
        <w:rPr>
          <w:bCs/>
        </w:rPr>
        <w:t>. Euroopa Parlamendi ja nõukogu määruse (EL) nr 1308/2013</w:t>
      </w:r>
      <w:r w:rsidRPr="00AE1F14">
        <w:rPr>
          <w:bCs/>
          <w:vertAlign w:val="superscript"/>
        </w:rPr>
        <w:footnoteReference w:id="8"/>
      </w:r>
      <w:r w:rsidRPr="00AE1F14">
        <w:rPr>
          <w:bCs/>
        </w:rPr>
        <w:t xml:space="preserve"> artikli 147 lõike 2 kohaselt peavad</w:t>
      </w:r>
      <w:r w:rsidRPr="00D22307">
        <w:rPr>
          <w:bCs/>
        </w:rPr>
        <w:t xml:space="preserve"> ettevõtjad</w:t>
      </w:r>
      <w:r w:rsidR="00A159E6">
        <w:rPr>
          <w:bCs/>
        </w:rPr>
        <w:t>,</w:t>
      </w:r>
      <w:r w:rsidR="00A159E6" w:rsidRPr="00A159E6">
        <w:rPr>
          <w:bCs/>
        </w:rPr>
        <w:t xml:space="preserve"> </w:t>
      </w:r>
      <w:r w:rsidR="00A159E6" w:rsidRPr="005718D4">
        <w:rPr>
          <w:bCs/>
        </w:rPr>
        <w:t xml:space="preserve">eriti tootjad, </w:t>
      </w:r>
      <w:proofErr w:type="spellStart"/>
      <w:r w:rsidR="00A159E6" w:rsidRPr="005718D4">
        <w:rPr>
          <w:bCs/>
        </w:rPr>
        <w:t>villijad</w:t>
      </w:r>
      <w:proofErr w:type="spellEnd"/>
      <w:r w:rsidR="00A159E6" w:rsidRPr="005718D4">
        <w:rPr>
          <w:bCs/>
        </w:rPr>
        <w:t xml:space="preserve">, töötlejad ja </w:t>
      </w:r>
      <w:proofErr w:type="spellStart"/>
      <w:r w:rsidR="00A159E6" w:rsidRPr="005718D4">
        <w:rPr>
          <w:bCs/>
        </w:rPr>
        <w:t>hulgikauplejad</w:t>
      </w:r>
      <w:proofErr w:type="spellEnd"/>
      <w:r w:rsidRPr="00D22307">
        <w:rPr>
          <w:bCs/>
        </w:rPr>
        <w:t xml:space="preserve">, kes käitlevad sama määruse </w:t>
      </w:r>
      <w:r w:rsidR="00A159E6" w:rsidRPr="00DE0C88">
        <w:rPr>
          <w:bCs/>
        </w:rPr>
        <w:t xml:space="preserve">I </w:t>
      </w:r>
      <w:r w:rsidRPr="00D22307">
        <w:rPr>
          <w:bCs/>
        </w:rPr>
        <w:t xml:space="preserve">lisa </w:t>
      </w:r>
      <w:r w:rsidR="00A159E6" w:rsidRPr="00B7031D">
        <w:rPr>
          <w:bCs/>
        </w:rPr>
        <w:t xml:space="preserve">XII </w:t>
      </w:r>
      <w:r w:rsidRPr="00D22307">
        <w:rPr>
          <w:bCs/>
        </w:rPr>
        <w:t>osas loetletud veinisektori tooteid (</w:t>
      </w:r>
      <w:r w:rsidR="00A159E6">
        <w:rPr>
          <w:bCs/>
        </w:rPr>
        <w:t>näiteks</w:t>
      </w:r>
      <w:r w:rsidR="00A159E6" w:rsidRPr="00D22307">
        <w:rPr>
          <w:bCs/>
        </w:rPr>
        <w:t xml:space="preserve"> </w:t>
      </w:r>
      <w:r w:rsidRPr="00D22307">
        <w:rPr>
          <w:bCs/>
        </w:rPr>
        <w:t xml:space="preserve">viinamarjaveinid, veiniäädikas, värsked </w:t>
      </w:r>
      <w:r w:rsidRPr="00AE1F14">
        <w:rPr>
          <w:bCs/>
        </w:rPr>
        <w:t xml:space="preserve">viinamarjad, </w:t>
      </w:r>
      <w:r w:rsidR="00A159E6" w:rsidRPr="00AE1F14">
        <w:rPr>
          <w:bCs/>
        </w:rPr>
        <w:t>välja arvatud</w:t>
      </w:r>
      <w:r w:rsidRPr="00AE1F14">
        <w:rPr>
          <w:bCs/>
        </w:rPr>
        <w:t xml:space="preserve"> lauaviinamarjad</w:t>
      </w:r>
      <w:r w:rsidR="00A159E6" w:rsidRPr="00AE1F14">
        <w:rPr>
          <w:bCs/>
        </w:rPr>
        <w:t>,</w:t>
      </w:r>
      <w:r w:rsidRPr="00AE1F14">
        <w:rPr>
          <w:bCs/>
        </w:rPr>
        <w:t xml:space="preserve"> </w:t>
      </w:r>
      <w:r w:rsidR="00A159E6" w:rsidRPr="00AE1F14">
        <w:rPr>
          <w:bCs/>
        </w:rPr>
        <w:t>ja muud tooted</w:t>
      </w:r>
      <w:r w:rsidRPr="00AE1F14">
        <w:rPr>
          <w:bCs/>
        </w:rPr>
        <w:t xml:space="preserve">), </w:t>
      </w:r>
      <w:r w:rsidR="00A159E6" w:rsidRPr="00AE1F14">
        <w:rPr>
          <w:bCs/>
        </w:rPr>
        <w:t xml:space="preserve">pidama </w:t>
      </w:r>
      <w:r w:rsidRPr="00AE1F14">
        <w:rPr>
          <w:bCs/>
        </w:rPr>
        <w:t>veinisektori toodete kohta arvestust. Komisjoni delegeeritud määruse (EL) 2018/273 artikli 28 alusel ei pea sellist arvestust</w:t>
      </w:r>
      <w:r w:rsidRPr="00D22307">
        <w:rPr>
          <w:bCs/>
        </w:rPr>
        <w:t xml:space="preserve"> pidama ettevõtjad, kes tegelevad ainult veini jaemüügiga</w:t>
      </w:r>
      <w:r w:rsidR="00A159E6">
        <w:rPr>
          <w:bCs/>
        </w:rPr>
        <w:t xml:space="preserve"> või</w:t>
      </w:r>
      <w:r w:rsidRPr="00D22307">
        <w:rPr>
          <w:bCs/>
        </w:rPr>
        <w:t xml:space="preserve"> müüvad jooke ainult kohapeal tarbimiseks või kelle valduses on või kes pakuvad müügiks üksnes veinitooteid kuni 10</w:t>
      </w:r>
      <w:r w:rsidR="00A159E6">
        <w:rPr>
          <w:bCs/>
        </w:rPr>
        <w:t>-</w:t>
      </w:r>
      <w:r w:rsidRPr="00D22307">
        <w:rPr>
          <w:bCs/>
        </w:rPr>
        <w:t>liitrise nominaalmahuga märgistatud mahutites, mis on suletud ühekorrasulguriga</w:t>
      </w:r>
      <w:r w:rsidR="00A159E6">
        <w:rPr>
          <w:bCs/>
        </w:rPr>
        <w:t>,</w:t>
      </w:r>
      <w:r w:rsidRPr="00D22307">
        <w:rPr>
          <w:bCs/>
        </w:rPr>
        <w:t xml:space="preserve"> tingimusel, et veetav kogus ei ole puhastatud või puhastamata kontsentreeritud viinamarjavirde puhul suurem kui 5 liitrit või 5 kilogrammi ja kõigi teiste toodete puhul </w:t>
      </w:r>
      <w:r w:rsidR="00A159E6">
        <w:rPr>
          <w:bCs/>
        </w:rPr>
        <w:t xml:space="preserve">suurem kui </w:t>
      </w:r>
      <w:r w:rsidRPr="00D22307">
        <w:rPr>
          <w:bCs/>
        </w:rPr>
        <w:t xml:space="preserve">100 liitrit. </w:t>
      </w:r>
    </w:p>
    <w:p w14:paraId="25D618C1" w14:textId="77777777" w:rsidR="003C4C6B" w:rsidRDefault="003C4C6B" w:rsidP="00173EF0">
      <w:pPr>
        <w:jc w:val="both"/>
        <w:rPr>
          <w:bCs/>
        </w:rPr>
      </w:pPr>
    </w:p>
    <w:p w14:paraId="0CC7022F" w14:textId="7708C0B7" w:rsidR="00173EF0" w:rsidRPr="00D22307" w:rsidRDefault="00173EF0" w:rsidP="00173EF0">
      <w:pPr>
        <w:jc w:val="both"/>
        <w:rPr>
          <w:bCs/>
        </w:rPr>
      </w:pPr>
      <w:r w:rsidRPr="00D22307">
        <w:rPr>
          <w:bCs/>
        </w:rPr>
        <w:t xml:space="preserve">Nimetatud erandid kehtivad tingimusel, et ettevõttesse sissetulevaid ja </w:t>
      </w:r>
      <w:r w:rsidR="00A159E6">
        <w:rPr>
          <w:bCs/>
        </w:rPr>
        <w:t xml:space="preserve">ettevõttest </w:t>
      </w:r>
      <w:r w:rsidRPr="00D22307">
        <w:rPr>
          <w:bCs/>
        </w:rPr>
        <w:t xml:space="preserve">väljaminevaid kaupu ning varusid saab kontrollida igal ajal äridokumentide alusel. Ülevaade arvestuse pidamise ulatusest ja vormist on </w:t>
      </w:r>
      <w:r w:rsidRPr="00AE1F14">
        <w:rPr>
          <w:bCs/>
        </w:rPr>
        <w:t>antud komisjoni rakendusmääruse (EL) 2018/274</w:t>
      </w:r>
      <w:r w:rsidRPr="00AE1F14">
        <w:rPr>
          <w:bCs/>
          <w:vertAlign w:val="superscript"/>
        </w:rPr>
        <w:footnoteReference w:id="9"/>
      </w:r>
      <w:r w:rsidRPr="00AE1F14">
        <w:rPr>
          <w:bCs/>
        </w:rPr>
        <w:t xml:space="preserve"> </w:t>
      </w:r>
      <w:r w:rsidR="00A159E6" w:rsidRPr="00AE1F14">
        <w:rPr>
          <w:bCs/>
        </w:rPr>
        <w:t xml:space="preserve">IV </w:t>
      </w:r>
      <w:r w:rsidRPr="00AE1F14">
        <w:rPr>
          <w:bCs/>
        </w:rPr>
        <w:t>peatükis. Nimetatud</w:t>
      </w:r>
      <w:r w:rsidRPr="00D22307">
        <w:rPr>
          <w:bCs/>
        </w:rPr>
        <w:t xml:space="preserve"> peatükis sätestatakse too</w:t>
      </w:r>
      <w:r w:rsidR="00A159E6">
        <w:rPr>
          <w:bCs/>
        </w:rPr>
        <w:t>ted</w:t>
      </w:r>
      <w:r w:rsidRPr="00D22307">
        <w:rPr>
          <w:bCs/>
        </w:rPr>
        <w:t xml:space="preserve"> ja toimingu</w:t>
      </w:r>
      <w:r w:rsidR="00A159E6">
        <w:rPr>
          <w:bCs/>
        </w:rPr>
        <w:t xml:space="preserve">d, mille </w:t>
      </w:r>
      <w:r w:rsidRPr="00D22307">
        <w:rPr>
          <w:bCs/>
        </w:rPr>
        <w:t xml:space="preserve">üle tuleb arvestust pidada, iga toote ja toimingu kohta </w:t>
      </w:r>
      <w:r w:rsidR="00A159E6" w:rsidRPr="00AF3916">
        <w:rPr>
          <w:bCs/>
        </w:rPr>
        <w:t>nõutav</w:t>
      </w:r>
      <w:r w:rsidR="00A159E6">
        <w:rPr>
          <w:bCs/>
        </w:rPr>
        <w:t xml:space="preserve"> teave</w:t>
      </w:r>
      <w:r w:rsidR="00A159E6" w:rsidRPr="00AF3916">
        <w:rPr>
          <w:bCs/>
        </w:rPr>
        <w:t xml:space="preserve"> </w:t>
      </w:r>
      <w:r w:rsidR="00A159E6">
        <w:rPr>
          <w:bCs/>
        </w:rPr>
        <w:t xml:space="preserve">ning </w:t>
      </w:r>
      <w:r w:rsidR="00A159E6" w:rsidRPr="00B27926">
        <w:rPr>
          <w:bCs/>
        </w:rPr>
        <w:t>arvestuse</w:t>
      </w:r>
      <w:r w:rsidR="00A159E6">
        <w:rPr>
          <w:bCs/>
        </w:rPr>
        <w:t xml:space="preserve"> </w:t>
      </w:r>
      <w:r w:rsidR="00A159E6" w:rsidRPr="00B27926">
        <w:rPr>
          <w:bCs/>
        </w:rPr>
        <w:t>pidamise süsteemi</w:t>
      </w:r>
      <w:r w:rsidR="00A159E6" w:rsidRPr="00A159E6" w:rsidDel="00A159E6">
        <w:rPr>
          <w:bCs/>
        </w:rPr>
        <w:t xml:space="preserve"> </w:t>
      </w:r>
      <w:r w:rsidRPr="00D22307">
        <w:rPr>
          <w:bCs/>
        </w:rPr>
        <w:t xml:space="preserve">andmete </w:t>
      </w:r>
      <w:proofErr w:type="spellStart"/>
      <w:r w:rsidRPr="00D22307">
        <w:rPr>
          <w:bCs/>
        </w:rPr>
        <w:t>sissekan</w:t>
      </w:r>
      <w:r w:rsidR="00A159E6">
        <w:rPr>
          <w:bCs/>
        </w:rPr>
        <w:t>dmise</w:t>
      </w:r>
      <w:proofErr w:type="spellEnd"/>
      <w:r w:rsidR="00A159E6">
        <w:rPr>
          <w:bCs/>
        </w:rPr>
        <w:t xml:space="preserve"> </w:t>
      </w:r>
      <w:r w:rsidR="00A159E6" w:rsidRPr="00D61C39">
        <w:rPr>
          <w:bCs/>
        </w:rPr>
        <w:t>tähtajad</w:t>
      </w:r>
      <w:r w:rsidRPr="00D22307">
        <w:rPr>
          <w:bCs/>
        </w:rPr>
        <w:t>.</w:t>
      </w:r>
    </w:p>
    <w:p w14:paraId="49AB78A0" w14:textId="77777777" w:rsidR="00173EF0" w:rsidRPr="00D22307" w:rsidRDefault="00173EF0" w:rsidP="00173EF0">
      <w:pPr>
        <w:jc w:val="both"/>
        <w:rPr>
          <w:bCs/>
        </w:rPr>
      </w:pPr>
    </w:p>
    <w:p w14:paraId="523F6AC4" w14:textId="052BE2AF" w:rsidR="00173EF0" w:rsidRPr="00D22307" w:rsidRDefault="00173EF0" w:rsidP="00173EF0">
      <w:pPr>
        <w:jc w:val="both"/>
      </w:pPr>
      <w:r>
        <w:t>Komisjoni rakendusmääruse (EL) 2018/273 artikli 36 lõi</w:t>
      </w:r>
      <w:r w:rsidR="00A159E6">
        <w:t>gete</w:t>
      </w:r>
      <w:r>
        <w:t xml:space="preserve"> 1 ja 2 kohaselt tuleb pädeval asutusel (PTA-l) </w:t>
      </w:r>
      <w:commentRangeStart w:id="33"/>
      <w:r w:rsidR="008B0887">
        <w:t>tehakse</w:t>
      </w:r>
      <w:commentRangeEnd w:id="33"/>
      <w:r>
        <w:commentReference w:id="33"/>
      </w:r>
      <w:r w:rsidR="008B0887">
        <w:t xml:space="preserve"> </w:t>
      </w:r>
      <w:r>
        <w:t xml:space="preserve">järelevalvet veini käitlevate ettevõtjate üle, et veenduda, et toodete üle peetakse arvestust EL-i õigusaktides sätestatud nõuete kohaselt. Samuti peab liikmesriik </w:t>
      </w:r>
      <w:r>
        <w:lastRenderedPageBreak/>
        <w:t>koostama ja ajakohastama nimekirja ettevõtetest, kes on kohustatud oma veinitoodete üle arvestust pidama</w:t>
      </w:r>
      <w:r w:rsidR="00000DA6">
        <w:t>,</w:t>
      </w:r>
      <w:r>
        <w:t xml:space="preserve"> või </w:t>
      </w:r>
      <w:r w:rsidR="00000DA6">
        <w:t>kasutama</w:t>
      </w:r>
      <w:r>
        <w:t xml:space="preserve"> muuks otstarbeks koostatud asjakohaste ettevõtete nimekirja nimetatud määruse kohaldamisel. Seni on selle nimekirjana kasutatud AR-i ning muud puuduvad andmed on kogutud veini liikumise aruannetega. AR-i kaotamise</w:t>
      </w:r>
      <w:r w:rsidR="00000DA6">
        <w:t xml:space="preserve"> korra</w:t>
      </w:r>
      <w:r>
        <w:t xml:space="preserve">l ei ole veini käitlevatel ettevõtjatel vajalik esitada veini liikumise aruandeid PTA-le, kuid ettevõtjad peavad endiselt pidama arvestust oma käideldavate toodete üle ning PTA kontrollib nõuetest kinni pidamist. </w:t>
      </w:r>
      <w:r w:rsidR="008F682E">
        <w:t>ToiduS-i</w:t>
      </w:r>
      <w:r>
        <w:t xml:space="preserve"> § 7 kohaselt on teiste seas ka veini käitlevatel ettevõtjatel kohustus esitada majandustegevusteade, </w:t>
      </w:r>
      <w:r w:rsidR="00000DA6">
        <w:t xml:space="preserve">sellisel juhul </w:t>
      </w:r>
      <w:r>
        <w:t xml:space="preserve">on PTA-l võimalik kasutada rakendusmääruse (EL) 2018/273 kohaldamisel RTSR-i. </w:t>
      </w:r>
    </w:p>
    <w:p w14:paraId="12AD34CA" w14:textId="77777777" w:rsidR="00173EF0" w:rsidRDefault="00173EF0" w:rsidP="009259EE">
      <w:pPr>
        <w:jc w:val="both"/>
        <w:rPr>
          <w:highlight w:val="green"/>
        </w:rPr>
      </w:pPr>
    </w:p>
    <w:p w14:paraId="531AA4B6" w14:textId="015A8A8D" w:rsidR="002000FE" w:rsidRPr="00D22307" w:rsidRDefault="002000FE" w:rsidP="002000FE">
      <w:pPr>
        <w:jc w:val="both"/>
        <w:rPr>
          <w:b/>
        </w:rPr>
      </w:pPr>
      <w:r w:rsidRPr="00D22307">
        <w:rPr>
          <w:b/>
        </w:rPr>
        <w:t>Eelnõu</w:t>
      </w:r>
      <w:r w:rsidRPr="00D22307">
        <w:t xml:space="preserve"> </w:t>
      </w:r>
      <w:r w:rsidRPr="00D22307">
        <w:rPr>
          <w:b/>
        </w:rPr>
        <w:t>§ 1 punktiga</w:t>
      </w:r>
      <w:r w:rsidRPr="00D22307">
        <w:rPr>
          <w:b/>
          <w:bCs/>
        </w:rPr>
        <w:t xml:space="preserve"> 4</w:t>
      </w:r>
      <w:r w:rsidRPr="00D22307">
        <w:t xml:space="preserve"> asendatakse AS-i § 17 lõikes 3 tekstiosa „lõigetes 1 ja 2 sätestatud kohustused“ tekstiosaga „lõikes 1 sätestatud kohustus“. Sättes tehakse üksnes tehniline muudatus, arvestades, et eelnõus kavandatakse AS-i § 17 lõige 2 tunnistada kehtetuks (eelnõu § 1 punkt 3).</w:t>
      </w:r>
    </w:p>
    <w:p w14:paraId="402DB8AD" w14:textId="77777777" w:rsidR="002000FE" w:rsidRPr="00D22307" w:rsidRDefault="002000FE" w:rsidP="002000FE">
      <w:pPr>
        <w:jc w:val="both"/>
        <w:rPr>
          <w:b/>
        </w:rPr>
      </w:pPr>
    </w:p>
    <w:p w14:paraId="6A21DFA6" w14:textId="7B96EEDE" w:rsidR="00C17683" w:rsidRPr="00D22307" w:rsidRDefault="00C17683" w:rsidP="00C17683">
      <w:pPr>
        <w:jc w:val="both"/>
      </w:pPr>
      <w:r w:rsidRPr="00D22307">
        <w:rPr>
          <w:b/>
          <w:bCs/>
        </w:rPr>
        <w:t>Eelnõu § 1 punktiga 5</w:t>
      </w:r>
      <w:r w:rsidRPr="00D22307">
        <w:t xml:space="preserve"> tunnistatakse kehtetuks AS-i § 17 lõige 4, § 18 lõiked 1−3 ja § 21 lõike 1 punkt 2. </w:t>
      </w:r>
    </w:p>
    <w:p w14:paraId="308DCC5B" w14:textId="77777777" w:rsidR="00C17683" w:rsidRPr="00C17683" w:rsidRDefault="00C17683" w:rsidP="00C17683">
      <w:pPr>
        <w:jc w:val="both"/>
        <w:rPr>
          <w:highlight w:val="green"/>
        </w:rPr>
      </w:pPr>
    </w:p>
    <w:p w14:paraId="4AE58BDC" w14:textId="4C89E6E9" w:rsidR="00C17683" w:rsidRPr="004B0DB6" w:rsidRDefault="008563A3" w:rsidP="00C17683">
      <w:pPr>
        <w:jc w:val="both"/>
        <w:rPr>
          <w:bCs/>
        </w:rPr>
      </w:pPr>
      <w:r w:rsidRPr="004B0DB6">
        <w:rPr>
          <w:bCs/>
        </w:rPr>
        <w:t>Paragrahv</w:t>
      </w:r>
      <w:r w:rsidR="00766332">
        <w:rPr>
          <w:bCs/>
        </w:rPr>
        <w:t xml:space="preserve">i </w:t>
      </w:r>
      <w:r w:rsidR="00D22307">
        <w:rPr>
          <w:bCs/>
        </w:rPr>
        <w:t>1</w:t>
      </w:r>
      <w:r w:rsidRPr="004B0DB6">
        <w:rPr>
          <w:bCs/>
        </w:rPr>
        <w:t>7 l</w:t>
      </w:r>
      <w:r w:rsidR="00C17683" w:rsidRPr="004B0DB6">
        <w:rPr>
          <w:bCs/>
        </w:rPr>
        <w:t xml:space="preserve">õikes 4 paikneb volitusnorm, mille kohaselt </w:t>
      </w:r>
      <w:r w:rsidR="00000DA6" w:rsidRPr="00860B42">
        <w:rPr>
          <w:bCs/>
        </w:rPr>
        <w:t xml:space="preserve">kehtestab </w:t>
      </w:r>
      <w:r w:rsidR="00C17683" w:rsidRPr="004B0DB6">
        <w:rPr>
          <w:bCs/>
        </w:rPr>
        <w:t xml:space="preserve">valdkonna eest vastutav minister veini aruande esitamise korra ja aruande vorminõuded. </w:t>
      </w:r>
      <w:r w:rsidRPr="004B0DB6">
        <w:rPr>
          <w:bCs/>
        </w:rPr>
        <w:t>Kuna § 17 lõikes 2 sätestatud kohustus esitada veini kohta aruandeid tunnistatakse kehtetuks (</w:t>
      </w:r>
      <w:r w:rsidR="007B3779">
        <w:rPr>
          <w:bCs/>
        </w:rPr>
        <w:t>vt</w:t>
      </w:r>
      <w:r w:rsidR="006D72E3">
        <w:rPr>
          <w:bCs/>
        </w:rPr>
        <w:t xml:space="preserve"> seletuskirja</w:t>
      </w:r>
      <w:r w:rsidRPr="004B0DB6">
        <w:rPr>
          <w:bCs/>
        </w:rPr>
        <w:t xml:space="preserve"> § 1 punkti 3 selgitust</w:t>
      </w:r>
      <w:r w:rsidR="004B3CEC" w:rsidRPr="004B0DB6">
        <w:rPr>
          <w:bCs/>
        </w:rPr>
        <w:t xml:space="preserve"> AS</w:t>
      </w:r>
      <w:r w:rsidR="00000DA6">
        <w:rPr>
          <w:bCs/>
        </w:rPr>
        <w:t>-</w:t>
      </w:r>
      <w:r w:rsidR="004B3CEC" w:rsidRPr="005B268B">
        <w:rPr>
          <w:bCs/>
        </w:rPr>
        <w:t>i</w:t>
      </w:r>
      <w:r w:rsidRPr="005B268B">
        <w:rPr>
          <w:bCs/>
        </w:rPr>
        <w:t xml:space="preserve"> § 17 lõike 2 kohta), siis puudub ka vajadus nimetatud volitusnormi </w:t>
      </w:r>
      <w:r w:rsidR="00D22307">
        <w:rPr>
          <w:bCs/>
        </w:rPr>
        <w:t xml:space="preserve">säilitamise </w:t>
      </w:r>
      <w:r w:rsidRPr="004B0DB6">
        <w:rPr>
          <w:bCs/>
        </w:rPr>
        <w:t xml:space="preserve">järele. </w:t>
      </w:r>
    </w:p>
    <w:p w14:paraId="278230C5" w14:textId="77777777" w:rsidR="00173EF0" w:rsidRDefault="00173EF0" w:rsidP="009259EE">
      <w:pPr>
        <w:jc w:val="both"/>
        <w:rPr>
          <w:highlight w:val="green"/>
        </w:rPr>
      </w:pPr>
    </w:p>
    <w:p w14:paraId="5B6571C9" w14:textId="6AB02415" w:rsidR="009259EE" w:rsidRDefault="009259EE" w:rsidP="009259EE">
      <w:pPr>
        <w:jc w:val="both"/>
      </w:pPr>
      <w:r w:rsidRPr="004B0DB6">
        <w:t xml:space="preserve">AS-i </w:t>
      </w:r>
      <w:r w:rsidRPr="004B0DB6">
        <w:rPr>
          <w:bCs/>
        </w:rPr>
        <w:t>§ 18 lõiked 1</w:t>
      </w:r>
      <w:r w:rsidR="00877797" w:rsidRPr="004B0DB6">
        <w:rPr>
          <w:bCs/>
        </w:rPr>
        <w:t>−</w:t>
      </w:r>
      <w:r w:rsidRPr="004B0DB6">
        <w:rPr>
          <w:bCs/>
        </w:rPr>
        <w:t xml:space="preserve">3 sätestavad nõuded alkoholi dokumentidele selle impordil. </w:t>
      </w:r>
      <w:r w:rsidR="00724302">
        <w:rPr>
          <w:bCs/>
        </w:rPr>
        <w:t>Paragrahvi</w:t>
      </w:r>
      <w:r w:rsidR="00724302" w:rsidRPr="004B0DB6">
        <w:rPr>
          <w:bCs/>
        </w:rPr>
        <w:t xml:space="preserve"> </w:t>
      </w:r>
      <w:r w:rsidRPr="004B0DB6">
        <w:rPr>
          <w:bCs/>
        </w:rPr>
        <w:t>18 lõi</w:t>
      </w:r>
      <w:r w:rsidR="00AB2118" w:rsidRPr="004B0DB6">
        <w:rPr>
          <w:bCs/>
        </w:rPr>
        <w:t>k</w:t>
      </w:r>
      <w:r w:rsidRPr="004B0DB6">
        <w:rPr>
          <w:bCs/>
        </w:rPr>
        <w:t xml:space="preserve">e 1 </w:t>
      </w:r>
      <w:r w:rsidR="00877797" w:rsidRPr="004B0DB6">
        <w:rPr>
          <w:bCs/>
        </w:rPr>
        <w:t xml:space="preserve">kohaselt kontrollib </w:t>
      </w:r>
      <w:r w:rsidRPr="004B0DB6">
        <w:rPr>
          <w:bCs/>
        </w:rPr>
        <w:t xml:space="preserve">tolliametnik alkoholi tollideklaratsioonil </w:t>
      </w:r>
      <w:proofErr w:type="spellStart"/>
      <w:r w:rsidR="00877797" w:rsidRPr="004B0DB6">
        <w:rPr>
          <w:bCs/>
        </w:rPr>
        <w:t>AR-i</w:t>
      </w:r>
      <w:proofErr w:type="spellEnd"/>
      <w:r w:rsidR="00877797" w:rsidRPr="004B0DB6">
        <w:rPr>
          <w:bCs/>
        </w:rPr>
        <w:t xml:space="preserve"> </w:t>
      </w:r>
      <w:r w:rsidRPr="004B0DB6">
        <w:rPr>
          <w:bCs/>
        </w:rPr>
        <w:t>kande olemasolu</w:t>
      </w:r>
      <w:r w:rsidR="00877797" w:rsidRPr="004B0DB6">
        <w:rPr>
          <w:bCs/>
        </w:rPr>
        <w:t xml:space="preserve">, millest nähtub, et imporditav alkohol on kantud </w:t>
      </w:r>
      <w:proofErr w:type="spellStart"/>
      <w:r w:rsidR="00877797" w:rsidRPr="004B0DB6">
        <w:rPr>
          <w:bCs/>
        </w:rPr>
        <w:t>AR-i</w:t>
      </w:r>
      <w:proofErr w:type="spellEnd"/>
      <w:r w:rsidR="00877797" w:rsidRPr="004B0DB6">
        <w:rPr>
          <w:bCs/>
        </w:rPr>
        <w:t xml:space="preserve"> importija taotlusel</w:t>
      </w:r>
      <w:r w:rsidRPr="004B0DB6">
        <w:rPr>
          <w:bCs/>
        </w:rPr>
        <w:t xml:space="preserve">. </w:t>
      </w:r>
      <w:r w:rsidR="00724302">
        <w:rPr>
          <w:bCs/>
        </w:rPr>
        <w:t>Paragrahvi</w:t>
      </w:r>
      <w:r w:rsidR="00724302" w:rsidRPr="004B0DB6">
        <w:rPr>
          <w:bCs/>
        </w:rPr>
        <w:t xml:space="preserve"> </w:t>
      </w:r>
      <w:r w:rsidRPr="004B0DB6">
        <w:rPr>
          <w:bCs/>
        </w:rPr>
        <w:t>18 lõige</w:t>
      </w:r>
      <w:r w:rsidR="00877797" w:rsidRPr="004B0DB6">
        <w:rPr>
          <w:bCs/>
        </w:rPr>
        <w:t>te</w:t>
      </w:r>
      <w:r w:rsidRPr="004B0DB6">
        <w:rPr>
          <w:bCs/>
        </w:rPr>
        <w:t xml:space="preserve"> 2 ja 3 </w:t>
      </w:r>
      <w:r w:rsidR="00877797" w:rsidRPr="004B0DB6">
        <w:rPr>
          <w:bCs/>
        </w:rPr>
        <w:t xml:space="preserve">kohaselt </w:t>
      </w:r>
      <w:r w:rsidRPr="004B0DB6">
        <w:rPr>
          <w:bCs/>
        </w:rPr>
        <w:t xml:space="preserve">ei </w:t>
      </w:r>
      <w:r w:rsidR="00877797" w:rsidRPr="004B0DB6">
        <w:rPr>
          <w:bCs/>
        </w:rPr>
        <w:t>ole</w:t>
      </w:r>
      <w:r w:rsidRPr="004B0DB6">
        <w:rPr>
          <w:bCs/>
        </w:rPr>
        <w:t xml:space="preserve"> tollideklaratsioonil registrikannet </w:t>
      </w:r>
      <w:r w:rsidR="00877797" w:rsidRPr="004B0DB6">
        <w:rPr>
          <w:bCs/>
        </w:rPr>
        <w:t xml:space="preserve">vaja </w:t>
      </w:r>
      <w:r w:rsidRPr="004B0DB6">
        <w:rPr>
          <w:bCs/>
        </w:rPr>
        <w:t>kajasta</w:t>
      </w:r>
      <w:r w:rsidR="00877797" w:rsidRPr="004B0DB6">
        <w:rPr>
          <w:bCs/>
        </w:rPr>
        <w:t>da</w:t>
      </w:r>
      <w:r w:rsidR="00724302">
        <w:rPr>
          <w:bCs/>
        </w:rPr>
        <w:t>,</w:t>
      </w:r>
      <w:r w:rsidRPr="004B0DB6">
        <w:rPr>
          <w:bCs/>
        </w:rPr>
        <w:t xml:space="preserve"> kui tegemist on tootenäidisega AS-i § 6 lõike 2 või 3 mõistes</w:t>
      </w:r>
      <w:r w:rsidR="00D94139" w:rsidRPr="004B0DB6">
        <w:rPr>
          <w:bCs/>
        </w:rPr>
        <w:t xml:space="preserve"> ning</w:t>
      </w:r>
      <w:r w:rsidRPr="004B0DB6">
        <w:rPr>
          <w:bCs/>
        </w:rPr>
        <w:t xml:space="preserve"> </w:t>
      </w:r>
      <w:r w:rsidR="00000DA6">
        <w:rPr>
          <w:bCs/>
        </w:rPr>
        <w:t>kui selle</w:t>
      </w:r>
      <w:r w:rsidR="00000DA6" w:rsidRPr="004B0DB6">
        <w:rPr>
          <w:bCs/>
        </w:rPr>
        <w:t xml:space="preserve"> </w:t>
      </w:r>
      <w:r w:rsidRPr="004B0DB6">
        <w:rPr>
          <w:bCs/>
        </w:rPr>
        <w:t>ko</w:t>
      </w:r>
      <w:r w:rsidR="00D94139" w:rsidRPr="004B0DB6">
        <w:rPr>
          <w:bCs/>
        </w:rPr>
        <w:t>hta</w:t>
      </w:r>
      <w:r w:rsidRPr="004B0DB6">
        <w:rPr>
          <w:bCs/>
        </w:rPr>
        <w:t xml:space="preserve"> tehakse tollideklaratsioonile asjakohane märge. Kuna </w:t>
      </w:r>
      <w:r w:rsidR="00D94139" w:rsidRPr="004B0DB6">
        <w:rPr>
          <w:bCs/>
        </w:rPr>
        <w:t>AR kaotatakse</w:t>
      </w:r>
      <w:r w:rsidR="00000DA6">
        <w:rPr>
          <w:bCs/>
        </w:rPr>
        <w:t>,</w:t>
      </w:r>
      <w:r w:rsidRPr="004B0DB6">
        <w:rPr>
          <w:bCs/>
        </w:rPr>
        <w:t xml:space="preserve"> ei ole edaspidi </w:t>
      </w:r>
      <w:r w:rsidR="00D94139" w:rsidRPr="004B0DB6">
        <w:rPr>
          <w:bCs/>
        </w:rPr>
        <w:t>vajalik</w:t>
      </w:r>
      <w:r w:rsidRPr="004B0DB6">
        <w:rPr>
          <w:bCs/>
        </w:rPr>
        <w:t xml:space="preserve"> alkoholi tollideklaratsioonil märkida registrikande olemasolu ning </w:t>
      </w:r>
      <w:r w:rsidR="00D94139" w:rsidRPr="004B0DB6">
        <w:rPr>
          <w:bCs/>
        </w:rPr>
        <w:t xml:space="preserve">puudub vajadus </w:t>
      </w:r>
      <w:r w:rsidRPr="004B0DB6">
        <w:rPr>
          <w:bCs/>
        </w:rPr>
        <w:t xml:space="preserve">seda </w:t>
      </w:r>
      <w:r w:rsidR="00D94139" w:rsidRPr="004B0DB6">
        <w:rPr>
          <w:bCs/>
        </w:rPr>
        <w:t xml:space="preserve">ka </w:t>
      </w:r>
      <w:r w:rsidRPr="004B0DB6">
        <w:rPr>
          <w:bCs/>
        </w:rPr>
        <w:t>kontrollida.</w:t>
      </w:r>
      <w:r w:rsidRPr="002361A1">
        <w:t xml:space="preserve"> </w:t>
      </w:r>
    </w:p>
    <w:p w14:paraId="71BCB9B9" w14:textId="77777777" w:rsidR="009259EE" w:rsidRDefault="009259EE" w:rsidP="002361A1">
      <w:pPr>
        <w:jc w:val="both"/>
      </w:pPr>
    </w:p>
    <w:p w14:paraId="7A3194BC" w14:textId="7B9FFFEF" w:rsidR="009259EE" w:rsidRDefault="009259EE" w:rsidP="002361A1">
      <w:pPr>
        <w:jc w:val="both"/>
      </w:pPr>
      <w:r w:rsidRPr="004B0DB6">
        <w:t>AS-i § 21 lõike 1 punkt</w:t>
      </w:r>
      <w:r w:rsidR="00000DA6">
        <w:t>i</w:t>
      </w:r>
      <w:r w:rsidRPr="004B0DB6">
        <w:t xml:space="preserve"> 2 </w:t>
      </w:r>
      <w:r w:rsidR="00D94139" w:rsidRPr="004B0DB6">
        <w:t xml:space="preserve">kohaselt tuleb </w:t>
      </w:r>
      <w:r w:rsidRPr="004B0DB6">
        <w:t xml:space="preserve">alkoholi saatedokumendil </w:t>
      </w:r>
      <w:r w:rsidR="00D94139" w:rsidRPr="004B0DB6">
        <w:t xml:space="preserve">esitada </w:t>
      </w:r>
      <w:proofErr w:type="spellStart"/>
      <w:r w:rsidR="00D07F7B" w:rsidRPr="004B0DB6">
        <w:t>AR-i</w:t>
      </w:r>
      <w:proofErr w:type="spellEnd"/>
      <w:r w:rsidR="00D07F7B" w:rsidRPr="004B0DB6">
        <w:t xml:space="preserve"> </w:t>
      </w:r>
      <w:r w:rsidRPr="004B0DB6" w:rsidDel="00D07F7B">
        <w:t>registri</w:t>
      </w:r>
      <w:r w:rsidRPr="004B0DB6">
        <w:t xml:space="preserve">kande number, kui see alkohol on kantud </w:t>
      </w:r>
      <w:proofErr w:type="spellStart"/>
      <w:r w:rsidR="00D94139" w:rsidRPr="004B0DB6">
        <w:t>AR-i</w:t>
      </w:r>
      <w:proofErr w:type="spellEnd"/>
      <w:r w:rsidRPr="004B0DB6">
        <w:t xml:space="preserve">. Kuna </w:t>
      </w:r>
      <w:r w:rsidR="00D94139" w:rsidRPr="004B0DB6">
        <w:t>AR kaotatakse</w:t>
      </w:r>
      <w:r w:rsidRPr="004B0DB6">
        <w:t xml:space="preserve">, siis sellest tulenevalt ei ole edaspidi </w:t>
      </w:r>
      <w:r w:rsidR="00D94139" w:rsidRPr="004B0DB6">
        <w:t>vajalik</w:t>
      </w:r>
      <w:r w:rsidRPr="004B0DB6">
        <w:t xml:space="preserve"> alkoholi saatedokumendil registrikande numbri</w:t>
      </w:r>
      <w:r w:rsidR="00000DA6">
        <w:t>t</w:t>
      </w:r>
      <w:r w:rsidRPr="004B0DB6">
        <w:t xml:space="preserve"> märki</w:t>
      </w:r>
      <w:r w:rsidR="00000DA6">
        <w:t>da</w:t>
      </w:r>
      <w:r w:rsidRPr="004B0DB6">
        <w:t xml:space="preserve">. Alkoholi kohta tuleb saatedokumendil esitada vaid </w:t>
      </w:r>
      <w:r w:rsidRPr="004B0DB6" w:rsidDel="00225239">
        <w:t xml:space="preserve">järgmised </w:t>
      </w:r>
      <w:r w:rsidRPr="004B0DB6">
        <w:t xml:space="preserve">andmed: alkoholi </w:t>
      </w:r>
      <w:r w:rsidR="006559CF" w:rsidRPr="004B0DB6">
        <w:t>liik</w:t>
      </w:r>
      <w:r w:rsidRPr="004B0DB6">
        <w:t xml:space="preserve">, </w:t>
      </w:r>
      <w:r w:rsidR="006559CF" w:rsidRPr="004B0DB6">
        <w:t>nimi</w:t>
      </w:r>
      <w:r w:rsidRPr="004B0DB6">
        <w:t>, tootja, müügipakendi maht, etanoolisisaldus ning tootjapoolne partii tähistus. Eelloetletud andmekoosseis on piisav, et võimaldada kaupa ja selle partiid identifitseerida</w:t>
      </w:r>
      <w:r w:rsidR="00D94139" w:rsidRPr="004B0DB6">
        <w:t>.</w:t>
      </w:r>
      <w:r w:rsidR="00D94139">
        <w:t xml:space="preserve"> </w:t>
      </w:r>
    </w:p>
    <w:p w14:paraId="48072701" w14:textId="77777777" w:rsidR="00E720A1" w:rsidRDefault="00E720A1" w:rsidP="002361A1">
      <w:pPr>
        <w:jc w:val="both"/>
      </w:pPr>
    </w:p>
    <w:p w14:paraId="5C7B467B" w14:textId="32F68A21" w:rsidR="005B57E4" w:rsidRPr="004B0DB6" w:rsidRDefault="005B57E4" w:rsidP="005B57E4">
      <w:pPr>
        <w:jc w:val="both"/>
      </w:pPr>
      <w:r w:rsidRPr="004B0DB6">
        <w:rPr>
          <w:b/>
          <w:bCs/>
        </w:rPr>
        <w:t>Eelnõu</w:t>
      </w:r>
      <w:r w:rsidRPr="004B0DB6">
        <w:t xml:space="preserve"> </w:t>
      </w:r>
      <w:r w:rsidRPr="004B0DB6">
        <w:rPr>
          <w:b/>
          <w:bCs/>
        </w:rPr>
        <w:t>§ 1 punkti</w:t>
      </w:r>
      <w:r w:rsidR="00000DA6">
        <w:rPr>
          <w:b/>
          <w:bCs/>
        </w:rPr>
        <w:t>de</w:t>
      </w:r>
      <w:r w:rsidRPr="004B0DB6">
        <w:rPr>
          <w:b/>
          <w:bCs/>
        </w:rPr>
        <w:t>ga 6 ja 7</w:t>
      </w:r>
      <w:r w:rsidRPr="004B0DB6">
        <w:t xml:space="preserve"> muudetakse AS-i § 49 lõigete 1 ja 3 sõnastust, mis sätestavad riikliku järelevalve ulatuse TTJA-</w:t>
      </w:r>
      <w:proofErr w:type="spellStart"/>
      <w:r w:rsidRPr="004B0DB6">
        <w:t>le</w:t>
      </w:r>
      <w:proofErr w:type="spellEnd"/>
      <w:r w:rsidRPr="004B0DB6">
        <w:t xml:space="preserve"> ja PTA-</w:t>
      </w:r>
      <w:proofErr w:type="spellStart"/>
      <w:r w:rsidRPr="004B0DB6">
        <w:t>le</w:t>
      </w:r>
      <w:proofErr w:type="spellEnd"/>
      <w:r w:rsidRPr="004B0DB6">
        <w:t xml:space="preserve">. Kuna AR kaotatakse, siis võrreldes kehtiva seadusega jäetakse sätete sõnastustest välja viited </w:t>
      </w:r>
      <w:proofErr w:type="spellStart"/>
      <w:r w:rsidRPr="004B0DB6">
        <w:t>AR-ile</w:t>
      </w:r>
      <w:proofErr w:type="spellEnd"/>
      <w:r w:rsidRPr="004B0DB6">
        <w:t xml:space="preserve">. </w:t>
      </w:r>
    </w:p>
    <w:p w14:paraId="2EBB72BE" w14:textId="77777777" w:rsidR="005B57E4" w:rsidRDefault="005B57E4" w:rsidP="00E720A1">
      <w:pPr>
        <w:jc w:val="both"/>
        <w:rPr>
          <w:highlight w:val="green"/>
        </w:rPr>
      </w:pPr>
    </w:p>
    <w:p w14:paraId="6D188732" w14:textId="66D04AFF" w:rsidR="00E720A1" w:rsidRPr="002361A1" w:rsidRDefault="006E081A" w:rsidP="00E720A1">
      <w:pPr>
        <w:jc w:val="both"/>
      </w:pPr>
      <w:r w:rsidRPr="004B0DB6">
        <w:rPr>
          <w:b/>
          <w:bCs/>
        </w:rPr>
        <w:t>Eelnõu</w:t>
      </w:r>
      <w:r w:rsidRPr="004B0DB6">
        <w:t xml:space="preserve"> </w:t>
      </w:r>
      <w:r w:rsidRPr="004B0DB6">
        <w:rPr>
          <w:b/>
          <w:bCs/>
        </w:rPr>
        <w:t xml:space="preserve">§ 1 punktiga 8 </w:t>
      </w:r>
      <w:r w:rsidRPr="004B0DB6">
        <w:t>tunnistatakse kehtetuks AS-i</w:t>
      </w:r>
      <w:commentRangeStart w:id="34"/>
      <w:r w:rsidRPr="004B0DB6">
        <w:t xml:space="preserve"> </w:t>
      </w:r>
      <w:ins w:id="35" w:author="Maarja-Liis Lall - JUSTDIGI" w:date="2026-01-12T16:12:00Z" w16du:dateUtc="2026-01-12T14:12:00Z">
        <w:r w:rsidR="002813BE">
          <w:t xml:space="preserve">§ </w:t>
        </w:r>
        <w:commentRangeEnd w:id="34"/>
        <w:r w:rsidR="002813BE">
          <w:rPr>
            <w:rStyle w:val="Kommentaariviide"/>
          </w:rPr>
          <w:commentReference w:id="34"/>
        </w:r>
      </w:ins>
      <w:r w:rsidRPr="004B0DB6">
        <w:t>50 lõike 2 punkt 3.</w:t>
      </w:r>
      <w:r>
        <w:t xml:space="preserve"> </w:t>
      </w:r>
      <w:r w:rsidR="00E720A1" w:rsidRPr="004B0DB6">
        <w:t xml:space="preserve">AS-i § 50 lõike 2 punkti 3 </w:t>
      </w:r>
      <w:r w:rsidR="00D94139" w:rsidRPr="004B0DB6">
        <w:t xml:space="preserve">kohaselt on </w:t>
      </w:r>
      <w:r w:rsidR="00E720A1" w:rsidRPr="004B0DB6">
        <w:t>korrakaitseorgani</w:t>
      </w:r>
      <w:r w:rsidR="00000DA6">
        <w:t>l</w:t>
      </w:r>
      <w:r w:rsidR="00E720A1" w:rsidRPr="004B0DB6">
        <w:t xml:space="preserve"> </w:t>
      </w:r>
      <w:r w:rsidR="00E25F56" w:rsidRPr="004B0DB6">
        <w:t>ehk riiklik</w:t>
      </w:r>
      <w:r w:rsidR="00000DA6">
        <w:t>k</w:t>
      </w:r>
      <w:r w:rsidR="00E25F56" w:rsidRPr="004B0DB6">
        <w:t xml:space="preserve">u järelevalvet </w:t>
      </w:r>
      <w:r w:rsidR="008B0887">
        <w:t>tegeval</w:t>
      </w:r>
      <w:r w:rsidR="008B0887" w:rsidRPr="004B0DB6">
        <w:t xml:space="preserve"> </w:t>
      </w:r>
      <w:r w:rsidR="00E25F56" w:rsidRPr="004B0DB6">
        <w:t>asutuse</w:t>
      </w:r>
      <w:r w:rsidR="00000DA6">
        <w:t>l</w:t>
      </w:r>
      <w:r w:rsidR="00E25F56" w:rsidRPr="004B0DB6">
        <w:t xml:space="preserve"> </w:t>
      </w:r>
      <w:r w:rsidR="00E720A1" w:rsidRPr="004B0DB6">
        <w:t xml:space="preserve">õigus saada ametialaseks kasutamiseks kõiki andmeid </w:t>
      </w:r>
      <w:proofErr w:type="spellStart"/>
      <w:r w:rsidR="00D94139" w:rsidRPr="004B0DB6">
        <w:t>AR-ist</w:t>
      </w:r>
      <w:proofErr w:type="spellEnd"/>
      <w:r w:rsidR="00E720A1" w:rsidRPr="004B0DB6">
        <w:t>.</w:t>
      </w:r>
      <w:r w:rsidR="00E25F56" w:rsidRPr="004B0DB6">
        <w:t xml:space="preserve"> Korrakaitseorganid alkoholi valdkonnas on</w:t>
      </w:r>
      <w:r w:rsidR="00225239" w:rsidRPr="004B0DB6">
        <w:t xml:space="preserve"> PTA, </w:t>
      </w:r>
      <w:r w:rsidR="00E25F56" w:rsidRPr="004B0DB6">
        <w:t xml:space="preserve">MTA, </w:t>
      </w:r>
      <w:r w:rsidR="00225239" w:rsidRPr="004B0DB6">
        <w:t>TTJA,</w:t>
      </w:r>
      <w:r w:rsidR="00E25F56" w:rsidRPr="004B0DB6">
        <w:t xml:space="preserve"> PPA ning oma haldusterritooriumil valla- või linnavalitsus.</w:t>
      </w:r>
      <w:r w:rsidR="00225239" w:rsidRPr="004B0DB6">
        <w:t xml:space="preserve"> </w:t>
      </w:r>
      <w:proofErr w:type="spellStart"/>
      <w:r w:rsidR="00B477A9" w:rsidRPr="004B0DB6">
        <w:t>AR-i</w:t>
      </w:r>
      <w:proofErr w:type="spellEnd"/>
      <w:r w:rsidR="00B477A9" w:rsidRPr="004B0DB6">
        <w:t xml:space="preserve"> andmete kasutuse ulatus ja vajalikkus riiklikus järelevalves on kirjeldatud</w:t>
      </w:r>
      <w:r w:rsidR="00225239" w:rsidRPr="004B0DB6">
        <w:t xml:space="preserve"> </w:t>
      </w:r>
      <w:r w:rsidR="009B09FC">
        <w:t xml:space="preserve">eelnõu </w:t>
      </w:r>
      <w:r w:rsidR="008369EF" w:rsidRPr="004B0DB6">
        <w:t>§ 1 punkti 3 selgituste juures</w:t>
      </w:r>
      <w:r w:rsidR="00225239" w:rsidRPr="004B0DB6">
        <w:t>.</w:t>
      </w:r>
      <w:r w:rsidR="009B1389">
        <w:t xml:space="preserve"> Kuna </w:t>
      </w:r>
      <w:proofErr w:type="spellStart"/>
      <w:r w:rsidR="009B1389">
        <w:t>ARi</w:t>
      </w:r>
      <w:proofErr w:type="spellEnd"/>
      <w:r w:rsidR="009B1389">
        <w:t xml:space="preserve"> tegevus lõpetatakse, tuleb ka AS</w:t>
      </w:r>
      <w:r w:rsidR="00000DA6">
        <w:t>-</w:t>
      </w:r>
      <w:r w:rsidR="009B1389">
        <w:t>i § 50 lõike 2 punkt 3 kehtetuks tunnistada.</w:t>
      </w:r>
    </w:p>
    <w:p w14:paraId="1C7F7DA6" w14:textId="77777777" w:rsidR="0070040B" w:rsidRDefault="0070040B" w:rsidP="002361A1">
      <w:pPr>
        <w:jc w:val="both"/>
      </w:pPr>
    </w:p>
    <w:p w14:paraId="6401141D" w14:textId="480BE71B" w:rsidR="00DF7E0C" w:rsidRDefault="00DE1C49" w:rsidP="0041430C">
      <w:pPr>
        <w:jc w:val="both"/>
      </w:pPr>
      <w:r w:rsidRPr="072EFDDD">
        <w:rPr>
          <w:b/>
          <w:bCs/>
        </w:rPr>
        <w:t>Eelnõu § 1 punktiga</w:t>
      </w:r>
      <w:r w:rsidRPr="00B3638A">
        <w:rPr>
          <w:szCs w:val="20"/>
        </w:rPr>
        <w:t xml:space="preserve"> </w:t>
      </w:r>
      <w:r w:rsidR="008C5F59" w:rsidRPr="072EFDDD">
        <w:rPr>
          <w:b/>
          <w:bCs/>
        </w:rPr>
        <w:t>9</w:t>
      </w:r>
      <w:r w:rsidRPr="072EFDDD">
        <w:t xml:space="preserve"> täiendatakse </w:t>
      </w:r>
      <w:r w:rsidR="00000DA6" w:rsidRPr="072EFDDD">
        <w:t>AS-i</w:t>
      </w:r>
      <w:r w:rsidR="00000DA6" w:rsidRPr="00B3638A">
        <w:rPr>
          <w:szCs w:val="20"/>
        </w:rPr>
        <w:t xml:space="preserve"> </w:t>
      </w:r>
      <w:r w:rsidRPr="072EFDDD">
        <w:t>§-ga 52</w:t>
      </w:r>
      <w:r w:rsidRPr="072EFDDD">
        <w:rPr>
          <w:vertAlign w:val="superscript"/>
        </w:rPr>
        <w:t>2</w:t>
      </w:r>
      <w:r w:rsidRPr="072EFDDD">
        <w:t xml:space="preserve">, mis </w:t>
      </w:r>
      <w:r w:rsidR="00000DA6" w:rsidRPr="072EFDDD">
        <w:t>käsitleb</w:t>
      </w:r>
      <w:r w:rsidR="00000DA6" w:rsidRPr="00B3638A">
        <w:rPr>
          <w:szCs w:val="20"/>
        </w:rPr>
        <w:t xml:space="preserve"> </w:t>
      </w:r>
      <w:r w:rsidR="00AC3594" w:rsidRPr="072EFDDD">
        <w:t xml:space="preserve">riikliku järelevalve käigus võetud </w:t>
      </w:r>
      <w:r w:rsidRPr="072EFDDD">
        <w:t xml:space="preserve">alkoholiproovide analüüsimist. </w:t>
      </w:r>
      <w:r w:rsidR="00420551" w:rsidRPr="072EFDDD">
        <w:t>Muudatus on seotud AS-i § 1 lõigete 4 ja 4</w:t>
      </w:r>
      <w:r w:rsidR="00420551" w:rsidRPr="072EFDDD">
        <w:rPr>
          <w:vertAlign w:val="superscript"/>
        </w:rPr>
        <w:t>1</w:t>
      </w:r>
      <w:r w:rsidR="00420551" w:rsidRPr="072EFDDD">
        <w:t xml:space="preserve"> kehtetuks tunnistamisega.</w:t>
      </w:r>
      <w:r w:rsidR="00DF7E0C">
        <w:rPr>
          <w:szCs w:val="20"/>
        </w:rPr>
        <w:t xml:space="preserve"> </w:t>
      </w:r>
      <w:r w:rsidR="00DF7E0C" w:rsidRPr="072EFDDD">
        <w:t xml:space="preserve">Seoses AR-i kaotamisega puudub vajadus säilitada olemasolevat volitatud laborite süsteemi. </w:t>
      </w:r>
      <w:commentRangeStart w:id="36"/>
      <w:r w:rsidR="00DF7E0C" w:rsidRPr="072EFDDD">
        <w:t>PTA</w:t>
      </w:r>
      <w:r w:rsidR="00F73333">
        <w:rPr>
          <w:szCs w:val="20"/>
        </w:rPr>
        <w:t xml:space="preserve"> </w:t>
      </w:r>
      <w:r w:rsidR="00DF7E0C" w:rsidRPr="072EFDDD">
        <w:t>vajab riikliku järelevalve tegemisel</w:t>
      </w:r>
      <w:commentRangeEnd w:id="36"/>
      <w:r>
        <w:commentReference w:id="36"/>
      </w:r>
      <w:r w:rsidR="00DF7E0C" w:rsidRPr="072EFDDD">
        <w:t xml:space="preserve"> võetud proovide</w:t>
      </w:r>
      <w:r w:rsidR="00B61F88" w:rsidRPr="072EFDDD">
        <w:t>st</w:t>
      </w:r>
      <w:r w:rsidR="00DF7E0C" w:rsidRPr="00DF7E0C">
        <w:rPr>
          <w:szCs w:val="20"/>
        </w:rPr>
        <w:t xml:space="preserve"> </w:t>
      </w:r>
      <w:r w:rsidR="00B61F88" w:rsidRPr="072EFDDD">
        <w:t>analüüside tegemiseks</w:t>
      </w:r>
      <w:r w:rsidR="00DF7E0C" w:rsidRPr="00DF7E0C">
        <w:rPr>
          <w:szCs w:val="20"/>
        </w:rPr>
        <w:t xml:space="preserve"> </w:t>
      </w:r>
      <w:r w:rsidR="00DF7E0C" w:rsidRPr="072EFDDD">
        <w:t>asjakohast laboriteenuse pakkujat</w:t>
      </w:r>
      <w:r w:rsidR="00F73333" w:rsidRPr="072EFDDD">
        <w:t>, seetõttu</w:t>
      </w:r>
      <w:r w:rsidR="00DF7E0C" w:rsidRPr="00DF7E0C">
        <w:rPr>
          <w:szCs w:val="20"/>
        </w:rPr>
        <w:t xml:space="preserve"> </w:t>
      </w:r>
      <w:r w:rsidR="00DF7E0C" w:rsidRPr="072EFDDD">
        <w:t xml:space="preserve">täiendatakse seadust sättega, mille </w:t>
      </w:r>
      <w:r w:rsidR="00DF7E0C" w:rsidRPr="072EFDDD">
        <w:lastRenderedPageBreak/>
        <w:t xml:space="preserve">kohaselt </w:t>
      </w:r>
      <w:r w:rsidR="00000DA6" w:rsidRPr="072EFDDD">
        <w:t>tehakse</w:t>
      </w:r>
      <w:r w:rsidR="00000DA6" w:rsidRPr="00DF7E0C">
        <w:rPr>
          <w:szCs w:val="20"/>
        </w:rPr>
        <w:t xml:space="preserve"> </w:t>
      </w:r>
      <w:r w:rsidR="00DF7E0C" w:rsidRPr="072EFDDD">
        <w:t>riikliku järelevalve tegemisel võetud proovides</w:t>
      </w:r>
      <w:r w:rsidR="00B61F88" w:rsidRPr="072EFDDD">
        <w:t>t</w:t>
      </w:r>
      <w:r w:rsidR="00DF7E0C">
        <w:rPr>
          <w:szCs w:val="20"/>
        </w:rPr>
        <w:t xml:space="preserve"> </w:t>
      </w:r>
      <w:r w:rsidR="00DF7E0C" w:rsidRPr="072EFDDD">
        <w:t>asjakohased analüüsid P</w:t>
      </w:r>
      <w:r w:rsidR="005F4BFC" w:rsidRPr="072EFDDD">
        <w:t>TA</w:t>
      </w:r>
      <w:r w:rsidR="00DF7E0C" w:rsidRPr="072EFDDD">
        <w:t xml:space="preserve"> volitatud laboris, mis vastab standardis </w:t>
      </w:r>
      <w:r w:rsidR="00006F9A" w:rsidRPr="072EFDDD">
        <w:t xml:space="preserve">EVS-EN </w:t>
      </w:r>
      <w:r w:rsidR="00DF7E0C" w:rsidRPr="072EFDDD">
        <w:t xml:space="preserve">ISO/IEC 17025 </w:t>
      </w:r>
      <w:r w:rsidR="00AC3594" w:rsidRPr="072EFDDD">
        <w:t>ette nähtud</w:t>
      </w:r>
      <w:r w:rsidR="00DF7E0C" w:rsidRPr="072EFDDD">
        <w:t xml:space="preserve"> katselaboritele esitatavatele üldnõuetele. </w:t>
      </w:r>
      <w:r w:rsidR="00CD48C8" w:rsidRPr="072EFDDD">
        <w:t>Kavandatav säte on kooskõlas Euroopa Parlamendi ja nõukogu määruse (EL) nr 1308/2013 artikli</w:t>
      </w:r>
      <w:r w:rsidR="00E84028" w:rsidRPr="072EFDDD">
        <w:t>ga</w:t>
      </w:r>
      <w:r w:rsidR="00CD48C8" w:rsidRPr="072EFDDD">
        <w:t xml:space="preserve"> 146, mille kohaselt peavad laborid, kes on volitatud tegema analüüse</w:t>
      </w:r>
      <w:r w:rsidR="000A2DE3">
        <w:rPr>
          <w:szCs w:val="20"/>
        </w:rPr>
        <w:t>,</w:t>
      </w:r>
      <w:r w:rsidR="00CD48C8" w:rsidRPr="072EFDDD">
        <w:t xml:space="preserve"> vastama </w:t>
      </w:r>
      <w:r w:rsidR="00CD48C8" w:rsidRPr="00C10C16">
        <w:rPr>
          <w:rFonts w:eastAsia="SimSun"/>
          <w:kern w:val="1"/>
          <w:lang w:eastAsia="zh-CN" w:bidi="hi-IN"/>
        </w:rPr>
        <w:t>standardis ISO/IEC 17025 sätestatud katselaboritele esitatavatele üldnõu</w:t>
      </w:r>
      <w:r w:rsidR="00237205">
        <w:rPr>
          <w:rFonts w:eastAsia="SimSun"/>
          <w:kern w:val="1"/>
          <w:lang w:eastAsia="zh-CN" w:bidi="hi-IN"/>
        </w:rPr>
        <w:t>etele</w:t>
      </w:r>
      <w:r w:rsidR="00CD48C8" w:rsidRPr="00C10C16">
        <w:rPr>
          <w:rFonts w:eastAsia="SimSun"/>
          <w:kern w:val="1"/>
          <w:lang w:eastAsia="zh-CN" w:bidi="hi-IN"/>
        </w:rPr>
        <w:t>.</w:t>
      </w:r>
      <w:r w:rsidR="00FA7712" w:rsidRPr="00FA7712">
        <w:rPr>
          <w:szCs w:val="20"/>
        </w:rPr>
        <w:t xml:space="preserve"> </w:t>
      </w:r>
      <w:r w:rsidR="00FA7712" w:rsidRPr="072EFDDD">
        <w:t>Normi koostamisel on eeskuju võetud söödaseaduse</w:t>
      </w:r>
      <w:r w:rsidR="00FA7712" w:rsidRPr="072EFDDD">
        <w:rPr>
          <w:rStyle w:val="Allmrkuseviide"/>
        </w:rPr>
        <w:footnoteReference w:id="10"/>
      </w:r>
      <w:r w:rsidR="00FA7712" w:rsidRPr="072EFDDD">
        <w:t xml:space="preserve"> § 31 lõi</w:t>
      </w:r>
      <w:r w:rsidR="00E84028" w:rsidRPr="072EFDDD">
        <w:t>kest</w:t>
      </w:r>
      <w:r w:rsidR="00FA7712" w:rsidRPr="072EFDDD">
        <w:t xml:space="preserve"> 3, mis reguleerib proovide analüüsimist sööda valdkonnas.</w:t>
      </w:r>
      <w:r w:rsidR="00C10C16">
        <w:rPr>
          <w:szCs w:val="20"/>
        </w:rPr>
        <w:t xml:space="preserve"> </w:t>
      </w:r>
    </w:p>
    <w:p w14:paraId="32575B54" w14:textId="77777777" w:rsidR="00FA7712" w:rsidRDefault="00FA7712" w:rsidP="00CD48C8">
      <w:pPr>
        <w:jc w:val="both"/>
      </w:pPr>
    </w:p>
    <w:p w14:paraId="27269ABC" w14:textId="38ABF6F5" w:rsidR="00C10C16" w:rsidRDefault="00FA7712" w:rsidP="0041430C">
      <w:pPr>
        <w:jc w:val="both"/>
      </w:pPr>
      <w:r>
        <w:t xml:space="preserve">Kehtiva seaduse kohaselt annab </w:t>
      </w:r>
      <w:r w:rsidRPr="0087556E">
        <w:rPr>
          <w:rFonts w:eastAsia="SimSun"/>
          <w:kern w:val="1"/>
          <w:lang w:eastAsia="zh-CN" w:bidi="hi-IN"/>
        </w:rPr>
        <w:t>õiguse tegutseda volitatud laborina</w:t>
      </w:r>
      <w:r>
        <w:rPr>
          <w:rFonts w:eastAsia="SimSun"/>
          <w:kern w:val="1"/>
          <w:lang w:eastAsia="zh-CN" w:bidi="hi-IN"/>
        </w:rPr>
        <w:t xml:space="preserve"> </w:t>
      </w:r>
      <w:r w:rsidRPr="00621D6A">
        <w:rPr>
          <w:rFonts w:eastAsia="SimSun"/>
          <w:kern w:val="1"/>
          <w:lang w:eastAsia="zh-CN" w:bidi="hi-IN"/>
        </w:rPr>
        <w:t>valdkonna eest vastutav minist</w:t>
      </w:r>
      <w:r>
        <w:rPr>
          <w:rFonts w:eastAsia="SimSun"/>
          <w:kern w:val="1"/>
          <w:lang w:eastAsia="zh-CN" w:bidi="hi-IN"/>
        </w:rPr>
        <w:t>er (regionaal- ja põllumajandusminis</w:t>
      </w:r>
      <w:r w:rsidR="00C10C16">
        <w:rPr>
          <w:rFonts w:eastAsia="SimSun"/>
          <w:kern w:val="1"/>
          <w:lang w:eastAsia="zh-CN" w:bidi="hi-IN"/>
        </w:rPr>
        <w:t>t</w:t>
      </w:r>
      <w:r>
        <w:rPr>
          <w:rFonts w:eastAsia="SimSun"/>
          <w:kern w:val="1"/>
          <w:lang w:eastAsia="zh-CN" w:bidi="hi-IN"/>
        </w:rPr>
        <w:t>er)</w:t>
      </w:r>
      <w:r w:rsidRPr="00621D6A">
        <w:rPr>
          <w:rFonts w:eastAsia="SimSun"/>
          <w:kern w:val="1"/>
          <w:lang w:eastAsia="zh-CN" w:bidi="hi-IN"/>
        </w:rPr>
        <w:t xml:space="preserve"> käskkirjaga</w:t>
      </w:r>
      <w:r>
        <w:rPr>
          <w:rFonts w:eastAsia="SimSun"/>
          <w:kern w:val="1"/>
          <w:lang w:eastAsia="zh-CN" w:bidi="hi-IN"/>
        </w:rPr>
        <w:t>,</w:t>
      </w:r>
      <w:r w:rsidRPr="00FA7712">
        <w:t xml:space="preserve"> </w:t>
      </w:r>
      <w:r>
        <w:t>kuid puudub vajadus, et PTA-le teenust osutavate laborite volitamisega tegeleks Regionaal- ja Põllumajandusministeerium.</w:t>
      </w:r>
      <w:r w:rsidRPr="00FA7712">
        <w:t xml:space="preserve"> </w:t>
      </w:r>
      <w:r>
        <w:t xml:space="preserve">Tagamaks paindlik lähenemine vajaliku labori leidmiseks lähtuvalt PTA vajadustest on otstarbekas, </w:t>
      </w:r>
      <w:commentRangeStart w:id="37"/>
      <w:r>
        <w:t xml:space="preserve">et </w:t>
      </w:r>
      <w:commentRangeStart w:id="38"/>
      <w:commentRangeStart w:id="39"/>
      <w:r>
        <w:t>v</w:t>
      </w:r>
      <w:r w:rsidRPr="00A55465">
        <w:t>olitatud laborina</w:t>
      </w:r>
      <w:commentRangeEnd w:id="38"/>
      <w:r>
        <w:commentReference w:id="38"/>
      </w:r>
      <w:commentRangeEnd w:id="39"/>
      <w:r>
        <w:commentReference w:id="39"/>
      </w:r>
      <w:r w:rsidRPr="00A55465">
        <w:t xml:space="preserve"> tegutsemise volituse andmise</w:t>
      </w:r>
      <w:r>
        <w:t xml:space="preserve">ga tegeleb </w:t>
      </w:r>
      <w:r w:rsidRPr="00A55465">
        <w:t>PTA</w:t>
      </w:r>
      <w:commentRangeEnd w:id="37"/>
      <w:r>
        <w:commentReference w:id="37"/>
      </w:r>
      <w:r>
        <w:t>.</w:t>
      </w:r>
      <w:r w:rsidR="00C10C16">
        <w:t xml:space="preserve"> </w:t>
      </w:r>
      <w:commentRangeStart w:id="40"/>
      <w:r w:rsidR="00C10C16">
        <w:t xml:space="preserve">Selleks, et laborite volitamise süsteem lähtuks PTA vajadustest, </w:t>
      </w:r>
      <w:r w:rsidR="00C10C16" w:rsidRPr="072EFDDD">
        <w:t>pöördub</w:t>
      </w:r>
      <w:r w:rsidR="00C10C16">
        <w:t xml:space="preserve"> PTA ise asjakohase labori</w:t>
      </w:r>
      <w:r w:rsidR="00C10C16" w:rsidRPr="00C10C16">
        <w:rPr>
          <w:szCs w:val="20"/>
        </w:rPr>
        <w:t xml:space="preserve"> </w:t>
      </w:r>
      <w:r w:rsidR="00C10C16" w:rsidRPr="072EFDDD">
        <w:t>poole asjakohase nõusoleku saamiseks ning nõusoleku saamise korral algatab PTA haldusmenetluse volitatud</w:t>
      </w:r>
      <w:r w:rsidR="00C10C16">
        <w:rPr>
          <w:szCs w:val="20"/>
        </w:rPr>
        <w:t xml:space="preserve"> </w:t>
      </w:r>
      <w:r w:rsidR="00C10C16" w:rsidRPr="072EFDDD">
        <w:t>laborina tegutsemise volituse andmiseks. Võrreldes praeguse volitatud laborite süsteemiga ei esita laborid enam taotlusi volitatud laborina tegu</w:t>
      </w:r>
      <w:commentRangeStart w:id="41"/>
      <w:ins w:id="42" w:author="Maarja-Liis Lall - JUSTDIGI" w:date="2026-01-12T12:49:00Z">
        <w:r w:rsidR="7EAAFCA9" w:rsidRPr="072EFDDD">
          <w:t>t</w:t>
        </w:r>
      </w:ins>
      <w:commentRangeEnd w:id="41"/>
      <w:r>
        <w:commentReference w:id="41"/>
      </w:r>
      <w:r w:rsidR="00C10C16" w:rsidRPr="072EFDDD">
        <w:t>semise õiguse saamiseks.</w:t>
      </w:r>
      <w:commentRangeEnd w:id="40"/>
      <w:r>
        <w:commentReference w:id="40"/>
      </w:r>
      <w:r w:rsidR="00C10C16" w:rsidRPr="072EFDDD">
        <w:t xml:space="preserve"> Kavandatud muudatustega </w:t>
      </w:r>
      <w:r>
        <w:t xml:space="preserve">ei panda PTA-le uusi ülesandeid, arvestades, et PTA tegeleb ka praegu laborite volitamisega </w:t>
      </w:r>
      <w:r w:rsidR="00B31B00">
        <w:t xml:space="preserve">näiteks </w:t>
      </w:r>
      <w:r>
        <w:t>toidu, sööda ja loomatervise valdkonnas.</w:t>
      </w:r>
      <w:r w:rsidR="00C10C16">
        <w:t xml:space="preserve"> </w:t>
      </w:r>
    </w:p>
    <w:p w14:paraId="7E703A64" w14:textId="38DA28A1" w:rsidR="00DF7E0C" w:rsidRDefault="00DF7E0C" w:rsidP="0041430C">
      <w:pPr>
        <w:jc w:val="both"/>
        <w:rPr>
          <w:szCs w:val="20"/>
        </w:rPr>
      </w:pPr>
    </w:p>
    <w:p w14:paraId="5BE3933C" w14:textId="67C28230" w:rsidR="00D23FA9" w:rsidRDefault="00110EF9" w:rsidP="00D23FA9">
      <w:pPr>
        <w:jc w:val="both"/>
        <w:rPr>
          <w:bCs/>
        </w:rPr>
      </w:pPr>
      <w:r w:rsidRPr="00F22AA5">
        <w:rPr>
          <w:b/>
        </w:rPr>
        <w:t>Eelnõu</w:t>
      </w:r>
      <w:r w:rsidRPr="00F22AA5">
        <w:t xml:space="preserve"> </w:t>
      </w:r>
      <w:r w:rsidRPr="00F22AA5">
        <w:rPr>
          <w:b/>
        </w:rPr>
        <w:t>§ 1 punktiga</w:t>
      </w:r>
      <w:r>
        <w:rPr>
          <w:b/>
        </w:rPr>
        <w:t xml:space="preserve"> </w:t>
      </w:r>
      <w:r w:rsidR="008C5F59">
        <w:rPr>
          <w:b/>
        </w:rPr>
        <w:t>10</w:t>
      </w:r>
      <w:r w:rsidR="00D23FA9" w:rsidRPr="00D23FA9">
        <w:t xml:space="preserve"> </w:t>
      </w:r>
      <w:r w:rsidR="00D23FA9" w:rsidRPr="00D23FA9">
        <w:rPr>
          <w:bCs/>
        </w:rPr>
        <w:t>täiendatakse AS</w:t>
      </w:r>
      <w:r w:rsidR="00D23FA9">
        <w:rPr>
          <w:bCs/>
        </w:rPr>
        <w:t>-i rakendussätteid</w:t>
      </w:r>
      <w:r w:rsidR="00D23FA9" w:rsidRPr="00D23FA9">
        <w:rPr>
          <w:bCs/>
        </w:rPr>
        <w:t xml:space="preserve"> §-dega 76</w:t>
      </w:r>
      <w:r w:rsidR="00D23FA9" w:rsidRPr="00D23FA9">
        <w:rPr>
          <w:bCs/>
          <w:vertAlign w:val="superscript"/>
        </w:rPr>
        <w:t>3</w:t>
      </w:r>
      <w:r w:rsidR="00B31B00">
        <w:rPr>
          <w:bCs/>
          <w:vertAlign w:val="superscript"/>
        </w:rPr>
        <w:t xml:space="preserve"> </w:t>
      </w:r>
      <w:r w:rsidR="001424DB">
        <w:rPr>
          <w:bCs/>
        </w:rPr>
        <w:t>ja</w:t>
      </w:r>
      <w:r w:rsidR="00B31B00">
        <w:rPr>
          <w:bCs/>
        </w:rPr>
        <w:t xml:space="preserve"> </w:t>
      </w:r>
      <w:r w:rsidR="00D23FA9" w:rsidRPr="00D23FA9">
        <w:rPr>
          <w:bCs/>
        </w:rPr>
        <w:t>76</w:t>
      </w:r>
      <w:r w:rsidR="001424DB">
        <w:rPr>
          <w:bCs/>
          <w:vertAlign w:val="superscript"/>
        </w:rPr>
        <w:t>4</w:t>
      </w:r>
      <w:r w:rsidR="00060581">
        <w:rPr>
          <w:bCs/>
        </w:rPr>
        <w:t xml:space="preserve"> seoses </w:t>
      </w:r>
      <w:proofErr w:type="spellStart"/>
      <w:r w:rsidR="00060581">
        <w:rPr>
          <w:bCs/>
        </w:rPr>
        <w:t>AR-i</w:t>
      </w:r>
      <w:proofErr w:type="spellEnd"/>
      <w:r w:rsidR="00060581">
        <w:rPr>
          <w:bCs/>
        </w:rPr>
        <w:t xml:space="preserve"> kaotamisega</w:t>
      </w:r>
      <w:r w:rsidR="00D23FA9">
        <w:rPr>
          <w:bCs/>
        </w:rPr>
        <w:t xml:space="preserve">. </w:t>
      </w:r>
      <w:r w:rsidR="0027434C">
        <w:rPr>
          <w:bCs/>
        </w:rPr>
        <w:t>AR likvideeritakse 1. juuli</w:t>
      </w:r>
      <w:r w:rsidR="00E473D4">
        <w:rPr>
          <w:bCs/>
        </w:rPr>
        <w:t>l</w:t>
      </w:r>
      <w:r w:rsidR="0027434C">
        <w:rPr>
          <w:bCs/>
        </w:rPr>
        <w:t xml:space="preserve"> 2026. aastal ning </w:t>
      </w:r>
      <w:proofErr w:type="spellStart"/>
      <w:r w:rsidR="0027434C">
        <w:rPr>
          <w:bCs/>
        </w:rPr>
        <w:t>AR-i</w:t>
      </w:r>
      <w:proofErr w:type="spellEnd"/>
      <w:r w:rsidR="0027434C">
        <w:rPr>
          <w:bCs/>
        </w:rPr>
        <w:t xml:space="preserve"> andmeid </w:t>
      </w:r>
      <w:r w:rsidR="00E473D4">
        <w:rPr>
          <w:bCs/>
        </w:rPr>
        <w:t xml:space="preserve">ei kanta </w:t>
      </w:r>
      <w:r w:rsidR="0027434C">
        <w:rPr>
          <w:bCs/>
        </w:rPr>
        <w:t xml:space="preserve">ümber mõnda teise andmekogusse. </w:t>
      </w:r>
    </w:p>
    <w:p w14:paraId="7A88CDD6" w14:textId="77777777" w:rsidR="00060581" w:rsidRDefault="00060581" w:rsidP="00D23FA9">
      <w:pPr>
        <w:jc w:val="both"/>
        <w:rPr>
          <w:bCs/>
        </w:rPr>
      </w:pPr>
    </w:p>
    <w:p w14:paraId="047D9295" w14:textId="68DCF7BE" w:rsidR="00413304" w:rsidRDefault="00D23FA9" w:rsidP="003D567C">
      <w:pPr>
        <w:jc w:val="both"/>
      </w:pPr>
      <w:r>
        <w:rPr>
          <w:bCs/>
        </w:rPr>
        <w:t>Eelnõu</w:t>
      </w:r>
      <w:r w:rsidR="000316CE">
        <w:rPr>
          <w:bCs/>
        </w:rPr>
        <w:t xml:space="preserve"> §</w:t>
      </w:r>
      <w:r>
        <w:rPr>
          <w:bCs/>
        </w:rPr>
        <w:t xml:space="preserve"> </w:t>
      </w:r>
      <w:r w:rsidR="000316CE" w:rsidRPr="000316CE">
        <w:rPr>
          <w:bCs/>
        </w:rPr>
        <w:t>76</w:t>
      </w:r>
      <w:r w:rsidR="000316CE" w:rsidRPr="000316CE">
        <w:rPr>
          <w:bCs/>
          <w:vertAlign w:val="superscript"/>
        </w:rPr>
        <w:t>3</w:t>
      </w:r>
      <w:r w:rsidR="000316CE">
        <w:rPr>
          <w:bCs/>
          <w:vertAlign w:val="superscript"/>
        </w:rPr>
        <w:t xml:space="preserve"> </w:t>
      </w:r>
      <w:r>
        <w:rPr>
          <w:bCs/>
        </w:rPr>
        <w:t>kohaselt kehtib e</w:t>
      </w:r>
      <w:r w:rsidRPr="00D23FA9">
        <w:rPr>
          <w:bCs/>
        </w:rPr>
        <w:t xml:space="preserve">nne 2026. aasta 1. juulit </w:t>
      </w:r>
      <w:r w:rsidR="00413304">
        <w:rPr>
          <w:bCs/>
        </w:rPr>
        <w:t xml:space="preserve">regionaal- ja põllumajandusministri </w:t>
      </w:r>
      <w:r w:rsidRPr="00D23FA9">
        <w:rPr>
          <w:bCs/>
        </w:rPr>
        <w:t xml:space="preserve">käskkirjaga laborile </w:t>
      </w:r>
      <w:r>
        <w:rPr>
          <w:bCs/>
        </w:rPr>
        <w:t xml:space="preserve">antud </w:t>
      </w:r>
      <w:r w:rsidRPr="00D23FA9">
        <w:rPr>
          <w:bCs/>
        </w:rPr>
        <w:t xml:space="preserve">volitatud laborina tegutsemise </w:t>
      </w:r>
      <w:r w:rsidR="00B31B00">
        <w:rPr>
          <w:bCs/>
        </w:rPr>
        <w:t>õigus</w:t>
      </w:r>
      <w:r w:rsidR="00B31B00" w:rsidRPr="00D23FA9">
        <w:rPr>
          <w:bCs/>
        </w:rPr>
        <w:t xml:space="preserve"> </w:t>
      </w:r>
      <w:r w:rsidRPr="00D23FA9">
        <w:rPr>
          <w:bCs/>
        </w:rPr>
        <w:t>kuni P</w:t>
      </w:r>
      <w:r>
        <w:rPr>
          <w:bCs/>
        </w:rPr>
        <w:t>TA</w:t>
      </w:r>
      <w:r w:rsidRPr="00D23FA9">
        <w:rPr>
          <w:bCs/>
        </w:rPr>
        <w:t xml:space="preserve"> poolt uue volituse andmiseni või selle andmisest keeldumiseni, </w:t>
      </w:r>
      <w:r w:rsidRPr="005138EC">
        <w:rPr>
          <w:bCs/>
        </w:rPr>
        <w:t>kuid mitte kauem kui 2027. aasta 1. juulini</w:t>
      </w:r>
      <w:r w:rsidRPr="00D23FA9">
        <w:rPr>
          <w:bCs/>
        </w:rPr>
        <w:t>.</w:t>
      </w:r>
      <w:r>
        <w:rPr>
          <w:bCs/>
        </w:rPr>
        <w:t xml:space="preserve"> </w:t>
      </w:r>
      <w:commentRangeStart w:id="43"/>
      <w:r w:rsidR="00413304">
        <w:rPr>
          <w:bCs/>
        </w:rPr>
        <w:t>Ülemi</w:t>
      </w:r>
      <w:ins w:id="44" w:author="Maarja-Liis Lall - JUSTDIGI" w:date="2026-01-12T16:12:00Z" w16du:dateUtc="2026-01-12T14:12:00Z">
        <w:r w:rsidR="00380AF7">
          <w:rPr>
            <w:bCs/>
          </w:rPr>
          <w:t>ne</w:t>
        </w:r>
      </w:ins>
      <w:r w:rsidR="00413304">
        <w:rPr>
          <w:bCs/>
        </w:rPr>
        <w:t>kusäte</w:t>
      </w:r>
      <w:commentRangeEnd w:id="43"/>
      <w:r w:rsidR="00380AF7">
        <w:rPr>
          <w:rStyle w:val="Kommentaariviide"/>
        </w:rPr>
        <w:commentReference w:id="43"/>
      </w:r>
      <w:r w:rsidR="00413304">
        <w:rPr>
          <w:bCs/>
        </w:rPr>
        <w:t xml:space="preserve"> on vajalik seoses </w:t>
      </w:r>
      <w:proofErr w:type="spellStart"/>
      <w:r w:rsidR="00413304">
        <w:rPr>
          <w:bCs/>
        </w:rPr>
        <w:t>AR-i</w:t>
      </w:r>
      <w:proofErr w:type="spellEnd"/>
      <w:r w:rsidR="00413304">
        <w:rPr>
          <w:bCs/>
        </w:rPr>
        <w:t xml:space="preserve"> kaotamisega ning senise AS-i alusel volitatud laborite süsteemi ümberkorraldamiseks. </w:t>
      </w:r>
      <w:r w:rsidR="003D567C">
        <w:rPr>
          <w:bCs/>
        </w:rPr>
        <w:t xml:space="preserve">Nimetatud tähtpäeva määramisel on arvestatud, et see oleks piisav, et PTA saaks pöörduda asjakohase labori poole </w:t>
      </w:r>
      <w:r w:rsidR="003D567C">
        <w:t>asjakohase nõusoleku saamiseks</w:t>
      </w:r>
      <w:r w:rsidR="00B31B00">
        <w:t>.</w:t>
      </w:r>
      <w:r w:rsidR="003D567C">
        <w:t xml:space="preserve"> </w:t>
      </w:r>
      <w:r w:rsidR="00B31B00">
        <w:t>N</w:t>
      </w:r>
      <w:r w:rsidR="003D567C">
        <w:t>õusoleku saamise korral algatab P</w:t>
      </w:r>
      <w:r w:rsidR="002567DA">
        <w:t>TA</w:t>
      </w:r>
      <w:r w:rsidR="003D567C">
        <w:t xml:space="preserve"> haldusmenetluse volitatud laborina tegutsemise volituse andmiseks. </w:t>
      </w:r>
      <w:r w:rsidR="00F7377F">
        <w:t>Labori</w:t>
      </w:r>
      <w:r w:rsidR="00B31B00">
        <w:t>tele</w:t>
      </w:r>
      <w:r w:rsidR="00CD48C8">
        <w:t xml:space="preserve">, kellele on </w:t>
      </w:r>
      <w:r w:rsidR="00CD48C8" w:rsidRPr="00CD48C8">
        <w:t xml:space="preserve">regionaal- ja põllumajandusministri käskkirjaga </w:t>
      </w:r>
      <w:r w:rsidR="00B31B00">
        <w:t xml:space="preserve">antud </w:t>
      </w:r>
      <w:r w:rsidR="00CD48C8" w:rsidRPr="00CD48C8">
        <w:t xml:space="preserve">volitatud laborina tegutsemise </w:t>
      </w:r>
      <w:r w:rsidR="00B31B00">
        <w:t>õigus</w:t>
      </w:r>
      <w:r w:rsidR="00CD48C8">
        <w:t xml:space="preserve">, kuid kelle teenuseid PTA ei vaja, uut volitust ei anta. </w:t>
      </w:r>
    </w:p>
    <w:p w14:paraId="4ABB51C9" w14:textId="77777777" w:rsidR="000316CE" w:rsidRDefault="000316CE" w:rsidP="003D567C">
      <w:pPr>
        <w:jc w:val="both"/>
      </w:pPr>
    </w:p>
    <w:p w14:paraId="4F872FF3" w14:textId="73A8AC9E" w:rsidR="0018030E" w:rsidRPr="0018030E" w:rsidRDefault="000316CE" w:rsidP="00743764">
      <w:pPr>
        <w:jc w:val="both"/>
      </w:pPr>
      <w:r>
        <w:t>Eelnõu § 76</w:t>
      </w:r>
      <w:r w:rsidRPr="072EFDDD">
        <w:rPr>
          <w:vertAlign w:val="superscript"/>
        </w:rPr>
        <w:t xml:space="preserve">4 </w:t>
      </w:r>
      <w:r>
        <w:t xml:space="preserve">lõike 1 kohaselt lõpetatakse AR-i tegevus 2026. aastal 1. juulil. Lõike 2 kohaselt </w:t>
      </w:r>
      <w:r w:rsidR="002677C1">
        <w:t>enne 2026. aasta 1. juulit arhiveeritud registriandmed ja registritoimiku</w:t>
      </w:r>
      <w:r w:rsidR="00743764">
        <w:t xml:space="preserve">d kantakse arhiivi, kus neid säilitatakse kümme aastat registriandmete kehtetuks tunnistamisest arvates. </w:t>
      </w:r>
      <w:r w:rsidR="0018030E">
        <w:t xml:space="preserve">Arhiveeritud avaandmetele pääseb ligi Andmete teabevärava kaudu. Arhiivi kantud mitteavalikele dokumentidele (veini liikumise aruanded, toote- ja etiketinäidised) tagab registripidaja juurdepääsu õigustatud huvi korral päringute alusel. </w:t>
      </w:r>
      <w:r w:rsidR="00743764">
        <w:t>Pärast säilitustähtaja möödumist registriandmed kustutatakse.</w:t>
      </w:r>
    </w:p>
    <w:p w14:paraId="407D87DF" w14:textId="77777777" w:rsidR="00B5401B" w:rsidRDefault="00B5401B" w:rsidP="002361A1">
      <w:pPr>
        <w:jc w:val="both"/>
      </w:pPr>
    </w:p>
    <w:p w14:paraId="64493330" w14:textId="3736A4CA" w:rsidR="00B5401B" w:rsidRDefault="00B5401B" w:rsidP="002361A1">
      <w:pPr>
        <w:jc w:val="both"/>
      </w:pPr>
      <w:r w:rsidRPr="00AA5E37">
        <w:rPr>
          <w:b/>
          <w:bCs/>
        </w:rPr>
        <w:t>Eelnõu §</w:t>
      </w:r>
      <w:r w:rsidR="00597181" w:rsidRPr="00AA5E37">
        <w:rPr>
          <w:b/>
          <w:bCs/>
        </w:rPr>
        <w:t>-ga</w:t>
      </w:r>
      <w:r w:rsidRPr="00AA5E37">
        <w:rPr>
          <w:b/>
          <w:bCs/>
        </w:rPr>
        <w:t xml:space="preserve"> </w:t>
      </w:r>
      <w:r w:rsidR="00D34741" w:rsidRPr="00AA5E37">
        <w:rPr>
          <w:b/>
          <w:bCs/>
        </w:rPr>
        <w:t>2</w:t>
      </w:r>
      <w:r w:rsidRPr="00AA5E37">
        <w:rPr>
          <w:b/>
          <w:bCs/>
        </w:rPr>
        <w:t xml:space="preserve"> </w:t>
      </w:r>
      <w:r w:rsidRPr="00AA5E37">
        <w:t xml:space="preserve">muudetakse </w:t>
      </w:r>
      <w:r w:rsidR="0027434C" w:rsidRPr="00AA5E37">
        <w:t>ATKEAS</w:t>
      </w:r>
      <w:r w:rsidR="0027434C">
        <w:t>-i</w:t>
      </w:r>
      <w:r w:rsidRPr="00B5401B">
        <w:t xml:space="preserve"> </w:t>
      </w:r>
      <w:r w:rsidR="005F014B" w:rsidRPr="005F014B">
        <w:t xml:space="preserve">seoses </w:t>
      </w:r>
      <w:proofErr w:type="spellStart"/>
      <w:r w:rsidR="00C93EE6">
        <w:t>AR-i</w:t>
      </w:r>
      <w:proofErr w:type="spellEnd"/>
      <w:r w:rsidR="00C93EE6">
        <w:t xml:space="preserve"> tegevuse lõpetamisega. </w:t>
      </w:r>
      <w:r w:rsidR="00AA2262">
        <w:t>Eelnõu</w:t>
      </w:r>
      <w:r w:rsidR="00D34741">
        <w:t>s kavandatakse kehtetuks</w:t>
      </w:r>
      <w:r w:rsidR="00AA2262">
        <w:t xml:space="preserve"> tunnista</w:t>
      </w:r>
      <w:r w:rsidR="00D34741">
        <w:t>da</w:t>
      </w:r>
      <w:r w:rsidR="00AA2262">
        <w:t xml:space="preserve"> </w:t>
      </w:r>
      <w:r w:rsidR="00B31B00">
        <w:t>ATKEAS-i</w:t>
      </w:r>
      <w:r w:rsidR="00AA2262" w:rsidRPr="00594F5B">
        <w:t xml:space="preserve"> § 27 lõike 1 punkt 2</w:t>
      </w:r>
      <w:r w:rsidR="00AA2262" w:rsidRPr="0099310C">
        <w:rPr>
          <w:vertAlign w:val="superscript"/>
        </w:rPr>
        <w:t>1</w:t>
      </w:r>
      <w:r w:rsidR="00AA2262" w:rsidRPr="00594F5B">
        <w:t xml:space="preserve"> ja § 49</w:t>
      </w:r>
      <w:r w:rsidR="00AA2262" w:rsidRPr="0099310C">
        <w:rPr>
          <w:vertAlign w:val="superscript"/>
        </w:rPr>
        <w:t>1</w:t>
      </w:r>
      <w:r w:rsidR="00AA2262" w:rsidRPr="00594F5B">
        <w:t xml:space="preserve"> lõike 4 punkt 4</w:t>
      </w:r>
      <w:r w:rsidR="00AA2262">
        <w:t xml:space="preserve">, mis sätestavad aktsiisivabastuse alkoholile, mis esitatakse </w:t>
      </w:r>
      <w:proofErr w:type="spellStart"/>
      <w:r w:rsidR="008B257B">
        <w:t>AR-i</w:t>
      </w:r>
      <w:proofErr w:type="spellEnd"/>
      <w:r w:rsidR="00AA2262">
        <w:t xml:space="preserve"> kandmise eesmärgil akrediteeritud ja sõltumatusse laborisse analüüsimiseks</w:t>
      </w:r>
      <w:r w:rsidR="00B31B00">
        <w:t>,</w:t>
      </w:r>
      <w:r w:rsidR="00AA2262">
        <w:t xml:space="preserve"> ning maksumärgistamise vabastuse alkoholile, mis esitatakse </w:t>
      </w:r>
      <w:proofErr w:type="spellStart"/>
      <w:r w:rsidR="008B257B">
        <w:t>AR-i</w:t>
      </w:r>
      <w:proofErr w:type="spellEnd"/>
      <w:r w:rsidR="00AA2262">
        <w:t xml:space="preserve"> volitatud töötlejale registrikande tegemiseks. </w:t>
      </w:r>
    </w:p>
    <w:p w14:paraId="58BF914D" w14:textId="77777777" w:rsidR="00D34741" w:rsidRDefault="00D34741" w:rsidP="002361A1">
      <w:pPr>
        <w:jc w:val="both"/>
      </w:pPr>
    </w:p>
    <w:p w14:paraId="79259ABC" w14:textId="7F83876D" w:rsidR="00D34741" w:rsidRPr="00D34741" w:rsidRDefault="00D34741" w:rsidP="00D34741">
      <w:pPr>
        <w:jc w:val="both"/>
      </w:pPr>
      <w:r w:rsidRPr="00D34741">
        <w:rPr>
          <w:b/>
          <w:bCs/>
        </w:rPr>
        <w:t xml:space="preserve">Eelnõu §-ga </w:t>
      </w:r>
      <w:r>
        <w:rPr>
          <w:b/>
          <w:bCs/>
        </w:rPr>
        <w:t>3</w:t>
      </w:r>
      <w:r w:rsidRPr="00D34741">
        <w:t xml:space="preserve"> muudetakse </w:t>
      </w:r>
      <w:r w:rsidR="00B31B00">
        <w:t>RLS-i</w:t>
      </w:r>
      <w:r w:rsidR="00B31B00" w:rsidRPr="00D34741">
        <w:t xml:space="preserve"> </w:t>
      </w:r>
      <w:r w:rsidRPr="00D34741">
        <w:t xml:space="preserve">seoses </w:t>
      </w:r>
      <w:proofErr w:type="spellStart"/>
      <w:r w:rsidRPr="00D34741">
        <w:t>AR-i</w:t>
      </w:r>
      <w:proofErr w:type="spellEnd"/>
      <w:r w:rsidRPr="00D34741">
        <w:t xml:space="preserve"> kaotamisega. Eelnõu</w:t>
      </w:r>
      <w:r>
        <w:t xml:space="preserve">s kavandatakse </w:t>
      </w:r>
      <w:r w:rsidRPr="00D34741">
        <w:t xml:space="preserve">kehtetuks </w:t>
      </w:r>
      <w:r>
        <w:t xml:space="preserve">tunnistada </w:t>
      </w:r>
      <w:r w:rsidR="00B31B00">
        <w:t>RLS-i</w:t>
      </w:r>
      <w:r w:rsidR="00B31B00" w:rsidRPr="00D34741">
        <w:t xml:space="preserve"> </w:t>
      </w:r>
      <w:r w:rsidRPr="00D34741">
        <w:t xml:space="preserve">10. peatüki 4. jao 9. jaotis, milles on sätestatud riigilõivu tasud </w:t>
      </w:r>
      <w:proofErr w:type="spellStart"/>
      <w:r w:rsidRPr="00D34741">
        <w:t>AR-i</w:t>
      </w:r>
      <w:proofErr w:type="spellEnd"/>
      <w:r w:rsidRPr="00D34741">
        <w:t xml:space="preserve"> kandmise taotluse läbivaatamise eest ning registrikande kehtivusaja pikendamise taotluse läbivaatamise eest.</w:t>
      </w:r>
    </w:p>
    <w:p w14:paraId="32AE0759" w14:textId="77777777" w:rsidR="00D34741" w:rsidRPr="00D34741" w:rsidRDefault="00D34741" w:rsidP="00D34741">
      <w:pPr>
        <w:jc w:val="both"/>
      </w:pPr>
    </w:p>
    <w:p w14:paraId="1F56AFFC" w14:textId="554CB788" w:rsidR="00901473" w:rsidRPr="00B43490" w:rsidRDefault="002361A1" w:rsidP="00901473">
      <w:pPr>
        <w:jc w:val="both"/>
      </w:pPr>
      <w:r w:rsidRPr="005E16F6">
        <w:rPr>
          <w:b/>
          <w:bCs/>
        </w:rPr>
        <w:t xml:space="preserve">Eelnõu §-s </w:t>
      </w:r>
      <w:r w:rsidR="00B5401B" w:rsidRPr="005E16F6">
        <w:rPr>
          <w:b/>
          <w:bCs/>
        </w:rPr>
        <w:t>4</w:t>
      </w:r>
      <w:r w:rsidRPr="005E16F6">
        <w:t xml:space="preserve"> sätestatakse seaduse jõustumisaeg, mis on </w:t>
      </w:r>
      <w:r w:rsidR="00901473" w:rsidRPr="005E16F6">
        <w:t>2026. aasta 1.</w:t>
      </w:r>
      <w:r w:rsidR="000A2DE3" w:rsidRPr="005E16F6">
        <w:t xml:space="preserve"> </w:t>
      </w:r>
      <w:r w:rsidR="00901473" w:rsidRPr="005E16F6">
        <w:t>juuli</w:t>
      </w:r>
      <w:r w:rsidR="00901473" w:rsidRPr="009E571B">
        <w:t>.</w:t>
      </w:r>
      <w:r w:rsidR="00AA2262" w:rsidRPr="009E571B">
        <w:t xml:space="preserve"> </w:t>
      </w:r>
      <w:r w:rsidR="00B31B00">
        <w:t>Nimetatud</w:t>
      </w:r>
      <w:r w:rsidR="00B31B00" w:rsidRPr="009E571B">
        <w:t xml:space="preserve"> </w:t>
      </w:r>
      <w:r w:rsidR="00AA2262" w:rsidRPr="009E571B">
        <w:t xml:space="preserve">jõustumisaeg on </w:t>
      </w:r>
      <w:r w:rsidR="00B31B00">
        <w:t xml:space="preserve">sätestatud tulenevalt </w:t>
      </w:r>
      <w:proofErr w:type="spellStart"/>
      <w:r w:rsidR="008A09ED" w:rsidRPr="005B268B">
        <w:t>AR-i</w:t>
      </w:r>
      <w:proofErr w:type="spellEnd"/>
      <w:r w:rsidR="008A09ED" w:rsidRPr="005B268B">
        <w:t xml:space="preserve"> tegevuse lõpetamisega seotud</w:t>
      </w:r>
      <w:r w:rsidR="00901473" w:rsidRPr="009E571B">
        <w:t xml:space="preserve"> rakendussätte</w:t>
      </w:r>
      <w:r w:rsidR="00B31B00">
        <w:t>st</w:t>
      </w:r>
      <w:r w:rsidR="000A6578" w:rsidRPr="005B268B">
        <w:t xml:space="preserve"> (§ 76</w:t>
      </w:r>
      <w:r w:rsidR="000A6578" w:rsidRPr="005B268B">
        <w:rPr>
          <w:vertAlign w:val="superscript"/>
        </w:rPr>
        <w:t xml:space="preserve">4 </w:t>
      </w:r>
      <w:r w:rsidR="00B31B00">
        <w:t>lõige</w:t>
      </w:r>
      <w:r w:rsidR="000A6578" w:rsidRPr="005B268B">
        <w:t xml:space="preserve"> 1)</w:t>
      </w:r>
      <w:r w:rsidR="00901473" w:rsidRPr="009E571B">
        <w:t xml:space="preserve">, mille kohaselt </w:t>
      </w:r>
      <w:r w:rsidR="00B31B00" w:rsidRPr="001056B1">
        <w:t xml:space="preserve">lõpetatakse </w:t>
      </w:r>
      <w:proofErr w:type="spellStart"/>
      <w:r w:rsidR="00191CCD" w:rsidRPr="009E571B">
        <w:t>AR</w:t>
      </w:r>
      <w:r w:rsidR="008A09ED" w:rsidRPr="005B268B">
        <w:t>-i</w:t>
      </w:r>
      <w:proofErr w:type="spellEnd"/>
      <w:r w:rsidR="008A09ED" w:rsidRPr="005B268B">
        <w:t xml:space="preserve"> tegevus samal kuupäeva</w:t>
      </w:r>
      <w:r w:rsidR="00B31B00">
        <w:t>l</w:t>
      </w:r>
      <w:r w:rsidR="005E16F6" w:rsidRPr="009E571B">
        <w:t>.</w:t>
      </w:r>
      <w:r w:rsidR="00060581">
        <w:t xml:space="preserve"> </w:t>
      </w:r>
    </w:p>
    <w:p w14:paraId="7EFC9887" w14:textId="77777777" w:rsidR="002361A1" w:rsidRPr="00060581" w:rsidRDefault="002361A1" w:rsidP="00B66736">
      <w:pPr>
        <w:jc w:val="both"/>
      </w:pPr>
    </w:p>
    <w:p w14:paraId="132B70ED" w14:textId="77777777" w:rsidR="00B66736" w:rsidRDefault="00B66736" w:rsidP="00A40FD8">
      <w:pPr>
        <w:rPr>
          <w:b/>
          <w:bCs/>
        </w:rPr>
      </w:pPr>
      <w:r>
        <w:rPr>
          <w:b/>
          <w:bCs/>
        </w:rPr>
        <w:t>4</w:t>
      </w:r>
      <w:r w:rsidRPr="002D6483">
        <w:rPr>
          <w:b/>
          <w:bCs/>
        </w:rPr>
        <w:t xml:space="preserve">. Eelnõu </w:t>
      </w:r>
      <w:r>
        <w:rPr>
          <w:b/>
          <w:bCs/>
        </w:rPr>
        <w:t>terminoloogia</w:t>
      </w:r>
    </w:p>
    <w:p w14:paraId="0497EF5F" w14:textId="77777777" w:rsidR="00B66736" w:rsidRPr="00060581" w:rsidRDefault="00B66736" w:rsidP="00B66736">
      <w:pPr>
        <w:jc w:val="both"/>
      </w:pPr>
    </w:p>
    <w:p w14:paraId="5F140BB6" w14:textId="543B3E09" w:rsidR="006559CF" w:rsidRDefault="006559CF" w:rsidP="00B66736">
      <w:pPr>
        <w:jc w:val="both"/>
      </w:pPr>
      <w:r w:rsidRPr="006559CF">
        <w:t xml:space="preserve">Eelnõus ei kasutata uusi </w:t>
      </w:r>
      <w:r w:rsidRPr="005E16F6">
        <w:t xml:space="preserve">ega </w:t>
      </w:r>
      <w:proofErr w:type="spellStart"/>
      <w:r w:rsidRPr="005E16F6">
        <w:t>võõrsõnalisi</w:t>
      </w:r>
      <w:proofErr w:type="spellEnd"/>
      <w:r w:rsidRPr="005E16F6">
        <w:t xml:space="preserve"> t</w:t>
      </w:r>
      <w:r w:rsidRPr="006559CF">
        <w:t>ermineid, mida ei ole õigusaktides varem kasutatud.</w:t>
      </w:r>
    </w:p>
    <w:p w14:paraId="0958EAED" w14:textId="77777777" w:rsidR="00B66736" w:rsidRPr="00060581" w:rsidRDefault="00B66736" w:rsidP="00B66736">
      <w:pPr>
        <w:jc w:val="both"/>
      </w:pPr>
    </w:p>
    <w:p w14:paraId="33392E8F" w14:textId="5A77BF48" w:rsidR="00B66736" w:rsidRDefault="00B66736" w:rsidP="00A40FD8">
      <w:pPr>
        <w:rPr>
          <w:b/>
          <w:bCs/>
        </w:rPr>
      </w:pPr>
      <w:r>
        <w:rPr>
          <w:b/>
          <w:bCs/>
        </w:rPr>
        <w:t>5</w:t>
      </w:r>
      <w:r w:rsidRPr="002D6483">
        <w:rPr>
          <w:b/>
          <w:bCs/>
        </w:rPr>
        <w:t xml:space="preserve">. </w:t>
      </w:r>
      <w:r>
        <w:rPr>
          <w:b/>
          <w:bCs/>
        </w:rPr>
        <w:t xml:space="preserve">Eelnõu vastavus </w:t>
      </w:r>
      <w:r w:rsidR="00D2315E">
        <w:rPr>
          <w:b/>
          <w:bCs/>
        </w:rPr>
        <w:t>EL-i</w:t>
      </w:r>
      <w:r>
        <w:rPr>
          <w:b/>
          <w:bCs/>
        </w:rPr>
        <w:t xml:space="preserve"> õigusele</w:t>
      </w:r>
    </w:p>
    <w:p w14:paraId="33BC0116" w14:textId="77777777" w:rsidR="00B66736" w:rsidRPr="00060581" w:rsidRDefault="00B66736" w:rsidP="00B66736">
      <w:pPr>
        <w:jc w:val="both"/>
      </w:pPr>
    </w:p>
    <w:p w14:paraId="38C34004" w14:textId="7A319909" w:rsidR="006B5545" w:rsidRPr="006B5545" w:rsidRDefault="006B5545" w:rsidP="006B5545">
      <w:pPr>
        <w:jc w:val="both"/>
        <w:rPr>
          <w:bCs/>
        </w:rPr>
      </w:pPr>
      <w:r w:rsidRPr="006B5545">
        <w:rPr>
          <w:bCs/>
        </w:rPr>
        <w:t>Eelnõu on kooskõlas EL-i õigusega. Eelnõu ettevalmistamisel on arvestatud</w:t>
      </w:r>
      <w:r w:rsidR="00B31B00">
        <w:rPr>
          <w:bCs/>
        </w:rPr>
        <w:t xml:space="preserve"> järgmiste õigusaktidega</w:t>
      </w:r>
      <w:r w:rsidRPr="006B5545">
        <w:rPr>
          <w:bCs/>
        </w:rPr>
        <w:t>:</w:t>
      </w:r>
    </w:p>
    <w:p w14:paraId="778D14A1" w14:textId="783FC00E" w:rsidR="002361A1" w:rsidRDefault="002361A1" w:rsidP="00B31B00">
      <w:pPr>
        <w:pStyle w:val="Loendilik"/>
        <w:numPr>
          <w:ilvl w:val="0"/>
          <w:numId w:val="9"/>
        </w:numPr>
        <w:jc w:val="both"/>
        <w:rPr>
          <w:rFonts w:ascii="Times New Roman" w:hAnsi="Times New Roman" w:cs="Times New Roman"/>
          <w:bCs/>
          <w:sz w:val="24"/>
          <w:szCs w:val="24"/>
        </w:rPr>
      </w:pPr>
      <w:r w:rsidRPr="006B5545">
        <w:rPr>
          <w:rFonts w:ascii="Times New Roman" w:hAnsi="Times New Roman" w:cs="Times New Roman"/>
          <w:bCs/>
          <w:sz w:val="24"/>
          <w:szCs w:val="24"/>
        </w:rPr>
        <w:t>Euroopa Parlamendi ja nõukogu määrus (EL) nr 1308/2013, millega kehtestatakse põllumajandustoodete ühine turukorraldus ning millega tunnistatakse kehtetuks nõukogu määrused (EMÜ) nr 922/72, (EMÜ) nr 234/79, (EÜ) nr 1037/2001 ja (EÜ) nr 1234/2007 (ELT L 347, 20.12.2013, lk 671</w:t>
      </w:r>
      <w:r w:rsidR="00AA2262" w:rsidRPr="00AA2262">
        <w:rPr>
          <w:rFonts w:ascii="Times New Roman" w:hAnsi="Times New Roman" w:cs="Times New Roman"/>
          <w:bCs/>
          <w:sz w:val="24"/>
          <w:szCs w:val="24"/>
        </w:rPr>
        <w:t>–854</w:t>
      </w:r>
      <w:r w:rsidRPr="006B5545">
        <w:rPr>
          <w:rFonts w:ascii="Times New Roman" w:hAnsi="Times New Roman" w:cs="Times New Roman"/>
          <w:bCs/>
          <w:sz w:val="24"/>
          <w:szCs w:val="24"/>
        </w:rPr>
        <w:t>)</w:t>
      </w:r>
      <w:r w:rsidR="00B31B00">
        <w:rPr>
          <w:rFonts w:ascii="Times New Roman" w:hAnsi="Times New Roman" w:cs="Times New Roman"/>
          <w:bCs/>
          <w:sz w:val="24"/>
          <w:szCs w:val="24"/>
        </w:rPr>
        <w:t>;</w:t>
      </w:r>
    </w:p>
    <w:p w14:paraId="357BBBE9" w14:textId="2BE9143A" w:rsidR="006B5545" w:rsidRDefault="006B5545" w:rsidP="00AA2262">
      <w:pPr>
        <w:pStyle w:val="Loendilik"/>
        <w:numPr>
          <w:ilvl w:val="0"/>
          <w:numId w:val="9"/>
        </w:numPr>
        <w:jc w:val="both"/>
        <w:rPr>
          <w:rFonts w:ascii="Times New Roman" w:hAnsi="Times New Roman" w:cs="Times New Roman"/>
          <w:bCs/>
          <w:sz w:val="24"/>
          <w:szCs w:val="24"/>
        </w:rPr>
      </w:pPr>
      <w:r w:rsidRPr="006B5545">
        <w:rPr>
          <w:rFonts w:ascii="Times New Roman" w:hAnsi="Times New Roman" w:cs="Times New Roman"/>
          <w:bCs/>
          <w:sz w:val="24"/>
          <w:szCs w:val="24"/>
        </w:rPr>
        <w:t>Euroopa Parlamendi ja nõukogu määrus (EL) nr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 (ELT L 130, 17.05.2019, lk 1</w:t>
      </w:r>
      <w:r w:rsidR="00AA2262" w:rsidRPr="00AA2262">
        <w:rPr>
          <w:rFonts w:ascii="Times New Roman" w:hAnsi="Times New Roman" w:cs="Times New Roman"/>
          <w:bCs/>
          <w:sz w:val="24"/>
          <w:szCs w:val="24"/>
        </w:rPr>
        <w:t>–</w:t>
      </w:r>
      <w:r w:rsidR="00AA2262">
        <w:rPr>
          <w:rFonts w:ascii="Times New Roman" w:hAnsi="Times New Roman" w:cs="Times New Roman"/>
          <w:bCs/>
          <w:sz w:val="24"/>
          <w:szCs w:val="24"/>
        </w:rPr>
        <w:t>54</w:t>
      </w:r>
      <w:r w:rsidRPr="006B5545">
        <w:rPr>
          <w:rFonts w:ascii="Times New Roman" w:hAnsi="Times New Roman" w:cs="Times New Roman"/>
          <w:bCs/>
          <w:sz w:val="24"/>
          <w:szCs w:val="24"/>
        </w:rPr>
        <w:t>)</w:t>
      </w:r>
      <w:r w:rsidR="00B31B00">
        <w:rPr>
          <w:rFonts w:ascii="Times New Roman" w:hAnsi="Times New Roman" w:cs="Times New Roman"/>
          <w:bCs/>
          <w:sz w:val="24"/>
          <w:szCs w:val="24"/>
        </w:rPr>
        <w:t>;</w:t>
      </w:r>
      <w:r w:rsidRPr="006B5545">
        <w:rPr>
          <w:rFonts w:ascii="Times New Roman" w:hAnsi="Times New Roman" w:cs="Times New Roman"/>
          <w:bCs/>
          <w:sz w:val="24"/>
          <w:szCs w:val="24"/>
        </w:rPr>
        <w:t xml:space="preserve"> </w:t>
      </w:r>
    </w:p>
    <w:p w14:paraId="3008EE3E" w14:textId="0D4FA5AD" w:rsidR="002361A1" w:rsidRPr="00190FD3" w:rsidRDefault="00B31B00" w:rsidP="00AA2262">
      <w:pPr>
        <w:pStyle w:val="Loendilik"/>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k</w:t>
      </w:r>
      <w:r w:rsidR="002361A1" w:rsidRPr="00190FD3">
        <w:rPr>
          <w:rFonts w:ascii="Times New Roman" w:hAnsi="Times New Roman" w:cs="Times New Roman"/>
          <w:bCs/>
          <w:sz w:val="24"/>
          <w:szCs w:val="24"/>
        </w:rPr>
        <w:t>omisjoni delegeeritud määrus (EL) 2018/273, millega täiendatakse Euroopa Parlamendi ja nõukogu määrust (EL) nr 1308/2013 viinapuude istutuseks antavate lubade süsteemi, istandusregistri, saatedokumentide ja sertifitseerimise, sissetulevate ja väljaminevate kaupade registri, kohustuslike deklaratsioonide, teavituste ja teabe avaldamise osas, millega täiendatakse Euroopa Parlamendi ja nõukogu määrust (EL) nr 1306/2013 asjakohase kontrolli ja karistuste osas ning millega muudetakse komisjoni määrusi (EÜ) nr 555/2008, (EÜ) nr 606/2009 ja (EÜ) nr 607/2009 ning tunnistatakse kehtetuks komisjoni määrus (EÜ) nr 436/2009 ja komisjoni delegeeritud määrus (EL) 2015/560 (ELT L 058 28.</w:t>
      </w:r>
      <w:r w:rsidR="009D6154" w:rsidRPr="00190FD3">
        <w:rPr>
          <w:rFonts w:ascii="Times New Roman" w:hAnsi="Times New Roman" w:cs="Times New Roman"/>
          <w:bCs/>
          <w:sz w:val="24"/>
          <w:szCs w:val="24"/>
        </w:rPr>
        <w:t>0</w:t>
      </w:r>
      <w:r w:rsidR="002361A1" w:rsidRPr="00190FD3">
        <w:rPr>
          <w:rFonts w:ascii="Times New Roman" w:hAnsi="Times New Roman" w:cs="Times New Roman"/>
          <w:bCs/>
          <w:sz w:val="24"/>
          <w:szCs w:val="24"/>
        </w:rPr>
        <w:t>2.2018, lk 1</w:t>
      </w:r>
      <w:r w:rsidR="009D6154" w:rsidRPr="00190FD3">
        <w:rPr>
          <w:rFonts w:ascii="Times New Roman" w:hAnsi="Times New Roman" w:cs="Times New Roman"/>
          <w:bCs/>
          <w:sz w:val="24"/>
          <w:szCs w:val="24"/>
        </w:rPr>
        <w:t>–59</w:t>
      </w:r>
      <w:r w:rsidR="002361A1" w:rsidRPr="00190FD3">
        <w:rPr>
          <w:rFonts w:ascii="Times New Roman" w:hAnsi="Times New Roman" w:cs="Times New Roman"/>
          <w:bCs/>
          <w:sz w:val="24"/>
          <w:szCs w:val="24"/>
        </w:rPr>
        <w:t>)</w:t>
      </w:r>
      <w:r>
        <w:rPr>
          <w:rFonts w:ascii="Times New Roman" w:hAnsi="Times New Roman" w:cs="Times New Roman"/>
          <w:bCs/>
          <w:sz w:val="24"/>
          <w:szCs w:val="24"/>
        </w:rPr>
        <w:t>;</w:t>
      </w:r>
    </w:p>
    <w:p w14:paraId="19F13B13" w14:textId="3053ABA6" w:rsidR="002361A1" w:rsidRPr="002361A1" w:rsidRDefault="00B31B00" w:rsidP="00AA2262">
      <w:pPr>
        <w:pStyle w:val="Loendilik"/>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k</w:t>
      </w:r>
      <w:r w:rsidR="002361A1" w:rsidRPr="00190FD3">
        <w:rPr>
          <w:rFonts w:ascii="Times New Roman" w:hAnsi="Times New Roman" w:cs="Times New Roman"/>
          <w:bCs/>
          <w:sz w:val="24"/>
          <w:szCs w:val="24"/>
        </w:rPr>
        <w:t>omisjoni rakendusmäärus (EL) 2018/274, millega kehtestatakse Euroopa Parlamendi ja nõukogu määruse (EL) nr</w:t>
      </w:r>
      <w:r w:rsidR="002361A1" w:rsidRPr="00771CC5">
        <w:rPr>
          <w:rFonts w:ascii="Times New Roman" w:hAnsi="Times New Roman" w:cs="Times New Roman"/>
          <w:bCs/>
          <w:sz w:val="24"/>
          <w:szCs w:val="24"/>
        </w:rPr>
        <w:t xml:space="preserve"> 1308/2013 rakenduseeskirjad viinapuude istutuseks antavate lubade süsteemi, sertifitseerimise, sissetulevate ja väljaminevate kaupade registri, kohustuslike deklaratsioonide ja teadete kohta, Euroopa Parlamendi ja nõukogu määruse (EL) nr 1306/2013 rakenduseeskirjad asjakohaste kontrollide kohta ning millega tunnistatakse kehtetuks komisjoni rakendusmäärus (EL) 2015/561</w:t>
      </w:r>
      <w:r w:rsidR="002361A1">
        <w:rPr>
          <w:rFonts w:ascii="Times New Roman" w:hAnsi="Times New Roman" w:cs="Times New Roman"/>
          <w:bCs/>
          <w:sz w:val="24"/>
          <w:szCs w:val="24"/>
        </w:rPr>
        <w:t xml:space="preserve"> (</w:t>
      </w:r>
      <w:r w:rsidR="002361A1" w:rsidRPr="00771CC5">
        <w:rPr>
          <w:rFonts w:ascii="Times New Roman" w:hAnsi="Times New Roman" w:cs="Times New Roman"/>
          <w:bCs/>
          <w:sz w:val="24"/>
          <w:szCs w:val="24"/>
        </w:rPr>
        <w:t>ELT L 058 28.</w:t>
      </w:r>
      <w:r w:rsidR="009D6154">
        <w:rPr>
          <w:rFonts w:ascii="Times New Roman" w:hAnsi="Times New Roman" w:cs="Times New Roman"/>
          <w:bCs/>
          <w:sz w:val="24"/>
          <w:szCs w:val="24"/>
        </w:rPr>
        <w:t>0</w:t>
      </w:r>
      <w:r w:rsidR="002361A1" w:rsidRPr="00AA2262">
        <w:rPr>
          <w:rFonts w:ascii="Times New Roman" w:hAnsi="Times New Roman" w:cs="Times New Roman"/>
          <w:bCs/>
          <w:sz w:val="24"/>
          <w:szCs w:val="24"/>
        </w:rPr>
        <w:t>2</w:t>
      </w:r>
      <w:r w:rsidR="002361A1" w:rsidRPr="00771CC5">
        <w:rPr>
          <w:rFonts w:ascii="Times New Roman" w:hAnsi="Times New Roman" w:cs="Times New Roman"/>
          <w:bCs/>
          <w:sz w:val="24"/>
          <w:szCs w:val="24"/>
        </w:rPr>
        <w:t>.2018, lk 60</w:t>
      </w:r>
      <w:r w:rsidR="009D6154" w:rsidRPr="00AA2262">
        <w:rPr>
          <w:rFonts w:ascii="Times New Roman" w:hAnsi="Times New Roman" w:cs="Times New Roman"/>
          <w:bCs/>
          <w:sz w:val="24"/>
          <w:szCs w:val="24"/>
        </w:rPr>
        <w:t>–</w:t>
      </w:r>
      <w:r w:rsidR="009D6154">
        <w:rPr>
          <w:rFonts w:ascii="Times New Roman" w:hAnsi="Times New Roman" w:cs="Times New Roman"/>
          <w:bCs/>
          <w:sz w:val="24"/>
          <w:szCs w:val="24"/>
        </w:rPr>
        <w:t>95</w:t>
      </w:r>
      <w:r w:rsidR="002361A1">
        <w:rPr>
          <w:rFonts w:ascii="Times New Roman" w:hAnsi="Times New Roman" w:cs="Times New Roman"/>
          <w:bCs/>
          <w:sz w:val="24"/>
          <w:szCs w:val="24"/>
        </w:rPr>
        <w:t>).</w:t>
      </w:r>
    </w:p>
    <w:p w14:paraId="6DBAC977" w14:textId="77777777" w:rsidR="00B66736" w:rsidRDefault="00B66736" w:rsidP="00A40FD8">
      <w:pPr>
        <w:rPr>
          <w:b/>
          <w:bCs/>
        </w:rPr>
      </w:pPr>
      <w:r w:rsidRPr="00F02537">
        <w:rPr>
          <w:b/>
          <w:bCs/>
        </w:rPr>
        <w:t>6</w:t>
      </w:r>
      <w:r w:rsidRPr="00BB4E69">
        <w:rPr>
          <w:b/>
          <w:bCs/>
        </w:rPr>
        <w:t>. Seaduse mõjud</w:t>
      </w:r>
    </w:p>
    <w:p w14:paraId="08F32106" w14:textId="77777777" w:rsidR="0012458B" w:rsidRDefault="0012458B" w:rsidP="00B66736">
      <w:pPr>
        <w:jc w:val="both"/>
        <w:rPr>
          <w:bCs/>
        </w:rPr>
      </w:pPr>
    </w:p>
    <w:p w14:paraId="56775AA3" w14:textId="32FFC3C0" w:rsidR="0012458B" w:rsidRDefault="0012458B" w:rsidP="00B66736">
      <w:pPr>
        <w:jc w:val="both"/>
        <w:rPr>
          <w:bCs/>
        </w:rPr>
      </w:pPr>
      <w:r w:rsidRPr="006B5545">
        <w:rPr>
          <w:bCs/>
        </w:rPr>
        <w:t xml:space="preserve">Seaduse rakendamisega kaasnevad </w:t>
      </w:r>
      <w:r w:rsidRPr="00471A10">
        <w:rPr>
          <w:bCs/>
        </w:rPr>
        <w:t>Vabariigi Valitsuse 22. detsembri 2011. a määruse nr 180 „Hea õigusloome ja normitehnika eeskiri“</w:t>
      </w:r>
      <w:r>
        <w:rPr>
          <w:bCs/>
        </w:rPr>
        <w:t xml:space="preserve"> </w:t>
      </w:r>
      <w:r w:rsidRPr="006B5545">
        <w:rPr>
          <w:bCs/>
        </w:rPr>
        <w:t xml:space="preserve">§ 46 mõistes majanduslike mõjudega seotud muutused </w:t>
      </w:r>
      <w:commentRangeStart w:id="45"/>
      <w:r w:rsidRPr="006B5545">
        <w:rPr>
          <w:bCs/>
        </w:rPr>
        <w:t>alkoholi käitlemisega tegelevatele ettevõt</w:t>
      </w:r>
      <w:r w:rsidR="00060581">
        <w:rPr>
          <w:bCs/>
        </w:rPr>
        <w:t>jatele</w:t>
      </w:r>
      <w:r w:rsidRPr="006B5545">
        <w:rPr>
          <w:bCs/>
        </w:rPr>
        <w:t xml:space="preserve"> ja mõjud riigiasutus</w:t>
      </w:r>
      <w:r w:rsidR="00597181">
        <w:rPr>
          <w:bCs/>
        </w:rPr>
        <w:t>t</w:t>
      </w:r>
      <w:r w:rsidRPr="006B5545">
        <w:rPr>
          <w:bCs/>
        </w:rPr>
        <w:t>e</w:t>
      </w:r>
      <w:r>
        <w:rPr>
          <w:bCs/>
        </w:rPr>
        <w:t xml:space="preserve"> (</w:t>
      </w:r>
      <w:r w:rsidR="007C51E1">
        <w:rPr>
          <w:bCs/>
        </w:rPr>
        <w:t xml:space="preserve">PTA, </w:t>
      </w:r>
      <w:r>
        <w:rPr>
          <w:bCs/>
        </w:rPr>
        <w:t>MTA</w:t>
      </w:r>
      <w:r w:rsidR="007C51E1">
        <w:rPr>
          <w:bCs/>
        </w:rPr>
        <w:t>, TTJA ja PPA)</w:t>
      </w:r>
      <w:r w:rsidRPr="006B5545">
        <w:rPr>
          <w:bCs/>
        </w:rPr>
        <w:t xml:space="preserve"> töökorraldusele</w:t>
      </w:r>
      <w:r>
        <w:rPr>
          <w:bCs/>
        </w:rPr>
        <w:t>.</w:t>
      </w:r>
      <w:r w:rsidR="00E567BE">
        <w:rPr>
          <w:bCs/>
        </w:rPr>
        <w:t xml:space="preserve"> </w:t>
      </w:r>
      <w:commentRangeEnd w:id="45"/>
      <w:r w:rsidR="00B033EE">
        <w:rPr>
          <w:rStyle w:val="Kommentaariviide"/>
        </w:rPr>
        <w:commentReference w:id="45"/>
      </w:r>
    </w:p>
    <w:p w14:paraId="0B5547FD" w14:textId="77777777" w:rsidR="0012458B" w:rsidRPr="0012458B" w:rsidRDefault="0012458B" w:rsidP="00B66736">
      <w:pPr>
        <w:jc w:val="both"/>
        <w:rPr>
          <w:bCs/>
        </w:rPr>
      </w:pPr>
    </w:p>
    <w:p w14:paraId="31CFCAD9" w14:textId="255624E5" w:rsidR="00B66736" w:rsidRDefault="00032226" w:rsidP="00B66736">
      <w:pPr>
        <w:jc w:val="both"/>
      </w:pPr>
      <w:r w:rsidRPr="00032226">
        <w:t>Käesoleva seaduse rakendamisega ei kaasne otses</w:t>
      </w:r>
      <w:r w:rsidR="009D6154">
        <w:t>t</w:t>
      </w:r>
      <w:r w:rsidR="0012458B">
        <w:t xml:space="preserve"> sotsiaals</w:t>
      </w:r>
      <w:r w:rsidR="009D6154">
        <w:t>et mõju. Puudub otsene mõju ka</w:t>
      </w:r>
      <w:r w:rsidR="009D6154" w:rsidRPr="009D6154">
        <w:rPr>
          <w:bCs/>
          <w:color w:val="000000" w:themeColor="text1"/>
        </w:rPr>
        <w:t xml:space="preserve"> </w:t>
      </w:r>
      <w:r w:rsidR="009D6154" w:rsidRPr="00961907">
        <w:rPr>
          <w:bCs/>
          <w:color w:val="000000" w:themeColor="text1"/>
        </w:rPr>
        <w:t>keskkonnale</w:t>
      </w:r>
      <w:r w:rsidR="009D6154">
        <w:rPr>
          <w:bCs/>
          <w:color w:val="000000" w:themeColor="text1"/>
        </w:rPr>
        <w:t>, haridusele, kultuurile, spordile,</w:t>
      </w:r>
      <w:r w:rsidR="0012458B">
        <w:t xml:space="preserve"> </w:t>
      </w:r>
      <w:r w:rsidR="00F7377F">
        <w:t xml:space="preserve">regionaalarengule, </w:t>
      </w:r>
      <w:r w:rsidR="0012458B">
        <w:t>siseturvalisuse</w:t>
      </w:r>
      <w:r w:rsidR="009D6154">
        <w:t>le,</w:t>
      </w:r>
      <w:r w:rsidR="0012458B">
        <w:t xml:space="preserve"> riigikaitsel</w:t>
      </w:r>
      <w:r w:rsidR="009D6154">
        <w:t>e ja</w:t>
      </w:r>
      <w:r w:rsidR="0012458B">
        <w:t xml:space="preserve"> välissuhete</w:t>
      </w:r>
      <w:r w:rsidR="009D6154">
        <w:t>le</w:t>
      </w:r>
      <w:r>
        <w:t>.</w:t>
      </w:r>
    </w:p>
    <w:p w14:paraId="73EDA8B0" w14:textId="77777777" w:rsidR="00032226" w:rsidRDefault="00032226" w:rsidP="00B66736">
      <w:pPr>
        <w:jc w:val="both"/>
      </w:pPr>
    </w:p>
    <w:p w14:paraId="10C54E0E" w14:textId="317F45DB" w:rsidR="001427C2" w:rsidRPr="005611D5" w:rsidRDefault="00032226" w:rsidP="00B66736">
      <w:pPr>
        <w:jc w:val="both"/>
      </w:pPr>
      <w:r w:rsidRPr="00637BCE">
        <w:rPr>
          <w:b/>
          <w:bCs/>
        </w:rPr>
        <w:t>6.1 Kavandatav muudatus:</w:t>
      </w:r>
      <w:r>
        <w:t xml:space="preserve"> </w:t>
      </w:r>
      <w:proofErr w:type="spellStart"/>
      <w:r w:rsidR="009D6154">
        <w:t>AR-i</w:t>
      </w:r>
      <w:proofErr w:type="spellEnd"/>
      <w:r w:rsidR="009D6154">
        <w:t xml:space="preserve"> kaotamine</w:t>
      </w:r>
      <w:r w:rsidR="001427C2">
        <w:t xml:space="preserve"> </w:t>
      </w:r>
      <w:r w:rsidR="001427C2" w:rsidRPr="00551182">
        <w:t>(</w:t>
      </w:r>
      <w:r w:rsidR="001427C2" w:rsidRPr="002C2DC5">
        <w:t xml:space="preserve">eelnõu </w:t>
      </w:r>
      <w:r w:rsidR="001427C2" w:rsidRPr="002C2DC5">
        <w:rPr>
          <w:bCs/>
        </w:rPr>
        <w:t>§ 1</w:t>
      </w:r>
      <w:r w:rsidR="001427C2" w:rsidRPr="002C2DC5">
        <w:t xml:space="preserve"> punkt</w:t>
      </w:r>
      <w:r w:rsidR="002C2DC5" w:rsidRPr="002C2DC5">
        <w:t>id 3 ja</w:t>
      </w:r>
      <w:r w:rsidR="001427C2" w:rsidRPr="002C2DC5">
        <w:t xml:space="preserve"> </w:t>
      </w:r>
      <w:r w:rsidR="00551182" w:rsidRPr="002C2DC5">
        <w:t>10</w:t>
      </w:r>
      <w:r w:rsidR="001427C2" w:rsidRPr="002C2DC5">
        <w:t>)</w:t>
      </w:r>
    </w:p>
    <w:p w14:paraId="7A6D432F" w14:textId="77777777" w:rsidR="00032226" w:rsidRPr="00E44C21" w:rsidRDefault="00032226" w:rsidP="00B66736">
      <w:pPr>
        <w:jc w:val="both"/>
      </w:pPr>
    </w:p>
    <w:p w14:paraId="47EE3CD5" w14:textId="4232B7C9" w:rsidR="00ED4C79" w:rsidRDefault="00ED4C79" w:rsidP="0004231B">
      <w:pPr>
        <w:jc w:val="both"/>
      </w:pPr>
      <w:commentRangeStart w:id="46"/>
      <w:r>
        <w:lastRenderedPageBreak/>
        <w:t xml:space="preserve">Vabariigi Valitsus võttis </w:t>
      </w:r>
      <w:r w:rsidR="00597181">
        <w:t>8. mai 2025</w:t>
      </w:r>
      <w:r w:rsidR="00B31B00">
        <w:t>. aasta</w:t>
      </w:r>
      <w:r w:rsidR="00597181">
        <w:t xml:space="preserve"> majanduskabineti nõupidamisel vastu</w:t>
      </w:r>
      <w:r w:rsidR="008F3551">
        <w:t xml:space="preserve"> </w:t>
      </w:r>
      <w:r>
        <w:t>otsuse kaotada AR.</w:t>
      </w:r>
    </w:p>
    <w:p w14:paraId="247C22DB" w14:textId="6D5D8DC9" w:rsidR="00E567BE" w:rsidRDefault="0004231B" w:rsidP="008F3551">
      <w:pPr>
        <w:jc w:val="both"/>
      </w:pPr>
      <w:r>
        <w:t>A</w:t>
      </w:r>
      <w:r w:rsidR="00ED4C79">
        <w:t>R-i</w:t>
      </w:r>
      <w:commentRangeEnd w:id="46"/>
      <w:r>
        <w:commentReference w:id="46"/>
      </w:r>
      <w:r>
        <w:t xml:space="preserve"> eesmärk oli 1994. a koguda ja hallata </w:t>
      </w:r>
      <w:r w:rsidR="00B31B00">
        <w:t xml:space="preserve">teavet </w:t>
      </w:r>
      <w:r>
        <w:t xml:space="preserve">Eesti turul oleva alkoholi kohta ning kontrollida enne turule lubamist laboratoorselt alkoholi kvaliteeti ja ohutust. Kaasajal on </w:t>
      </w:r>
      <w:r w:rsidR="008F3551">
        <w:t>AR-i</w:t>
      </w:r>
      <w:r>
        <w:t xml:space="preserve"> peamiseks ülesandeks AS-i § 8 lõikes 1 määratud ülesannete täitmine ehk alkoholi kohta käivate andmete kogumine, töötlemine ja säilitamine.</w:t>
      </w:r>
      <w:r w:rsidR="00E7726A">
        <w:t xml:space="preserve"> Kuivõrd </w:t>
      </w:r>
      <w:r w:rsidR="008F3551">
        <w:t xml:space="preserve">PTA-le ei ole </w:t>
      </w:r>
      <w:r w:rsidR="00E7726A">
        <w:t xml:space="preserve">alkoholi </w:t>
      </w:r>
      <w:r w:rsidR="00597181">
        <w:t xml:space="preserve">koostis- ja kvaliteedinõuete ning toidualase teabe nõuete </w:t>
      </w:r>
      <w:r w:rsidR="00E7726A">
        <w:t xml:space="preserve">järelevalve </w:t>
      </w:r>
      <w:r w:rsidR="008B0887">
        <w:t>tegemiseks</w:t>
      </w:r>
      <w:r w:rsidR="00617C22">
        <w:t xml:space="preserve"> AR</w:t>
      </w:r>
      <w:r w:rsidR="008F3551">
        <w:t>-i</w:t>
      </w:r>
      <w:r w:rsidR="00617C22">
        <w:t xml:space="preserve"> olemasolu vajalik</w:t>
      </w:r>
      <w:r w:rsidR="008F3551">
        <w:t xml:space="preserve"> ning teistele järelevalvet te</w:t>
      </w:r>
      <w:r w:rsidR="008B0887">
        <w:t>gevatele</w:t>
      </w:r>
      <w:r w:rsidR="008F3551">
        <w:t xml:space="preserve"> ametitele (MTA, TTJA, PPA ning oma haldusterritooriumil valla- või linnavalitsus) oluline teave alkoholi käitleja ja teatav toodet iseloomustav </w:t>
      </w:r>
      <w:r w:rsidR="00B31B00">
        <w:t xml:space="preserve">teave </w:t>
      </w:r>
      <w:r w:rsidR="008F3551">
        <w:t xml:space="preserve">on lisaks AR-ile kättesaadav ka teistest andmekogudest (vt tabel 1), siis </w:t>
      </w:r>
      <w:r w:rsidR="00956D65">
        <w:t>kaotatakse</w:t>
      </w:r>
      <w:r w:rsidR="00617C22">
        <w:t xml:space="preserve"> AR.</w:t>
      </w:r>
    </w:p>
    <w:p w14:paraId="13E9566F" w14:textId="77777777" w:rsidR="0004231B" w:rsidRDefault="0004231B" w:rsidP="00E567BE">
      <w:pPr>
        <w:jc w:val="both"/>
      </w:pPr>
    </w:p>
    <w:p w14:paraId="3AE96103" w14:textId="62C1AB8D" w:rsidR="00E567BE" w:rsidRDefault="00E567BE" w:rsidP="00E567BE">
      <w:pPr>
        <w:jc w:val="both"/>
      </w:pPr>
      <w:r w:rsidRPr="008B257B">
        <w:rPr>
          <w:u w:val="single"/>
        </w:rPr>
        <w:t>Mõju valdkond</w:t>
      </w:r>
      <w:r>
        <w:t xml:space="preserve">: </w:t>
      </w:r>
      <w:r w:rsidR="00466B26">
        <w:t xml:space="preserve">mõju </w:t>
      </w:r>
      <w:r w:rsidR="008B257B">
        <w:t>riigivalitsemi</w:t>
      </w:r>
      <w:r w:rsidR="0056745A">
        <w:t>sele</w:t>
      </w:r>
    </w:p>
    <w:p w14:paraId="263B9253" w14:textId="701B39BD" w:rsidR="00E567BE" w:rsidRDefault="00E567BE" w:rsidP="00E567BE">
      <w:pPr>
        <w:jc w:val="both"/>
      </w:pPr>
      <w:r w:rsidRPr="008B257B">
        <w:rPr>
          <w:u w:val="single"/>
        </w:rPr>
        <w:t>Sihtrühm</w:t>
      </w:r>
      <w:r>
        <w:t xml:space="preserve">: Regionaal- ja Põllumajandusministeeriumi </w:t>
      </w:r>
      <w:r w:rsidRPr="00551182">
        <w:t>valitsemisala valitsusasutus PTA</w:t>
      </w:r>
    </w:p>
    <w:p w14:paraId="566932A6" w14:textId="77777777" w:rsidR="00E567BE" w:rsidRDefault="00E567BE" w:rsidP="00E567BE">
      <w:pPr>
        <w:jc w:val="both"/>
      </w:pPr>
    </w:p>
    <w:p w14:paraId="7D02CD28" w14:textId="2E0F92D2" w:rsidR="003B7A14" w:rsidRDefault="00E567BE" w:rsidP="00E567BE">
      <w:pPr>
        <w:jc w:val="both"/>
      </w:pPr>
      <w:r w:rsidRPr="008B257B">
        <w:rPr>
          <w:u w:val="single"/>
        </w:rPr>
        <w:t>Avalduv mõju, selle ulatus ja sagedus</w:t>
      </w:r>
      <w:r>
        <w:t xml:space="preserve">: </w:t>
      </w:r>
      <w:r w:rsidR="00214D83">
        <w:t xml:space="preserve">seoses </w:t>
      </w:r>
      <w:proofErr w:type="spellStart"/>
      <w:r w:rsidR="00214D83">
        <w:t>AR-i</w:t>
      </w:r>
      <w:proofErr w:type="spellEnd"/>
      <w:r w:rsidR="00214D83">
        <w:t xml:space="preserve"> kaotamisega puudub edaspidi vajadus näha ette ressurss </w:t>
      </w:r>
      <w:proofErr w:type="spellStart"/>
      <w:r w:rsidR="00214D83">
        <w:t>AR-iga</w:t>
      </w:r>
      <w:proofErr w:type="spellEnd"/>
      <w:r w:rsidR="00214D83">
        <w:t xml:space="preserve"> seotud tööjõukulude ning tehnilise haldamisega seotud kulude katmiseks. 2024. aasta andmetel olid </w:t>
      </w:r>
      <w:proofErr w:type="spellStart"/>
      <w:r w:rsidR="00214D83">
        <w:t>AR-i</w:t>
      </w:r>
      <w:proofErr w:type="spellEnd"/>
      <w:r w:rsidR="00214D83">
        <w:t xml:space="preserve"> aastased tehnilise haldamise kulud 14 150 eurot. Lisaks sellele oli </w:t>
      </w:r>
      <w:proofErr w:type="spellStart"/>
      <w:r w:rsidR="00214D83">
        <w:t>AR-iga</w:t>
      </w:r>
      <w:proofErr w:type="spellEnd"/>
      <w:r w:rsidR="00214D83">
        <w:t xml:space="preserve"> seotud personalikulu 72 050 eurot, mida on võimalik suunata </w:t>
      </w:r>
      <w:r w:rsidR="00F6531E">
        <w:t xml:space="preserve">näiteks </w:t>
      </w:r>
      <w:r w:rsidR="00214D83">
        <w:t xml:space="preserve">järelevalvesse. </w:t>
      </w:r>
      <w:proofErr w:type="spellStart"/>
      <w:r w:rsidR="00214D83">
        <w:t>AR-i</w:t>
      </w:r>
      <w:proofErr w:type="spellEnd"/>
      <w:r w:rsidR="00214D83">
        <w:t xml:space="preserve"> </w:t>
      </w:r>
      <w:r w:rsidR="00F6531E">
        <w:t xml:space="preserve">tegevuse lõpetamise </w:t>
      </w:r>
      <w:r w:rsidR="00214D83">
        <w:t xml:space="preserve">ja andmete arhiveerimise kulutused kaetakse seniste </w:t>
      </w:r>
      <w:proofErr w:type="spellStart"/>
      <w:r w:rsidR="00214D83">
        <w:t>AR-i</w:t>
      </w:r>
      <w:proofErr w:type="spellEnd"/>
      <w:r w:rsidR="00214D83">
        <w:t xml:space="preserve"> tehnilise haldamisega seotud ressurssidega, mistõttu puudub vajadus </w:t>
      </w:r>
      <w:r w:rsidR="00F6531E">
        <w:t xml:space="preserve">näha </w:t>
      </w:r>
      <w:r w:rsidR="00214D83">
        <w:t xml:space="preserve">ette </w:t>
      </w:r>
      <w:r w:rsidR="00F6531E">
        <w:t>lisavahendeid riigieelarvest</w:t>
      </w:r>
      <w:r w:rsidR="00214D83">
        <w:t xml:space="preserve"> </w:t>
      </w:r>
      <w:proofErr w:type="spellStart"/>
      <w:r w:rsidR="00214D83">
        <w:t>AR-i</w:t>
      </w:r>
      <w:proofErr w:type="spellEnd"/>
      <w:r w:rsidR="00214D83">
        <w:t xml:space="preserve"> </w:t>
      </w:r>
      <w:r w:rsidR="00F6531E">
        <w:t xml:space="preserve">kaotamisega </w:t>
      </w:r>
      <w:r w:rsidR="00214D83">
        <w:t xml:space="preserve">seotud toiminguteks. </w:t>
      </w:r>
      <w:r>
        <w:t xml:space="preserve">Samas vähenevad riigieelarve tulud, sest </w:t>
      </w:r>
      <w:r w:rsidR="008B257B">
        <w:t xml:space="preserve">seoses </w:t>
      </w:r>
      <w:proofErr w:type="spellStart"/>
      <w:r w:rsidR="008B257B">
        <w:t>AR-i</w:t>
      </w:r>
      <w:proofErr w:type="spellEnd"/>
      <w:r w:rsidR="008B257B">
        <w:t xml:space="preserve"> kaotamisega ei laeku edaspidi </w:t>
      </w:r>
      <w:r w:rsidR="008B257B" w:rsidRPr="008B257B">
        <w:t xml:space="preserve">riigilõivu </w:t>
      </w:r>
      <w:proofErr w:type="spellStart"/>
      <w:r w:rsidR="008B257B">
        <w:t>AR-i</w:t>
      </w:r>
      <w:proofErr w:type="spellEnd"/>
      <w:r w:rsidR="008B257B" w:rsidRPr="008B257B">
        <w:t xml:space="preserve"> kandmise taotluse läbivaatamise eest </w:t>
      </w:r>
      <w:r w:rsidR="008B257B">
        <w:t xml:space="preserve">ega </w:t>
      </w:r>
      <w:r w:rsidR="008B257B" w:rsidRPr="008B257B">
        <w:t>registrikande kehtivusaja pikendamise taotluse läbivaatamise eest.</w:t>
      </w:r>
      <w:r w:rsidR="008B257B">
        <w:t xml:space="preserve"> </w:t>
      </w:r>
      <w:r w:rsidR="00197F80" w:rsidRPr="00197F80">
        <w:t>202</w:t>
      </w:r>
      <w:r w:rsidR="00197F80">
        <w:t>4</w:t>
      </w:r>
      <w:r w:rsidR="00197F80" w:rsidRPr="00197F80">
        <w:t xml:space="preserve">. aastal kanti </w:t>
      </w:r>
      <w:proofErr w:type="spellStart"/>
      <w:r w:rsidR="00197F80" w:rsidRPr="00197F80">
        <w:t>AR-i</w:t>
      </w:r>
      <w:proofErr w:type="spellEnd"/>
      <w:r w:rsidR="00197F80" w:rsidRPr="00197F80">
        <w:t xml:space="preserve"> 10 </w:t>
      </w:r>
      <w:r w:rsidR="00197F80">
        <w:t>009</w:t>
      </w:r>
      <w:r w:rsidR="00197F80" w:rsidRPr="00197F80">
        <w:t xml:space="preserve"> </w:t>
      </w:r>
      <w:r w:rsidR="00606558">
        <w:t xml:space="preserve">uut </w:t>
      </w:r>
      <w:r w:rsidR="00197F80" w:rsidRPr="00197F80">
        <w:t>toodet</w:t>
      </w:r>
      <w:r w:rsidR="00606558">
        <w:t xml:space="preserve"> ja</w:t>
      </w:r>
      <w:r w:rsidR="00197F80" w:rsidRPr="00197F80">
        <w:t xml:space="preserve"> </w:t>
      </w:r>
      <w:r w:rsidR="00197F80" w:rsidRPr="00B0097B">
        <w:t xml:space="preserve">pikendati </w:t>
      </w:r>
      <w:r w:rsidR="00606558" w:rsidRPr="00B0097B">
        <w:t xml:space="preserve">3532 </w:t>
      </w:r>
      <w:r w:rsidR="00197F80" w:rsidRPr="00B0097B">
        <w:t>registrikande</w:t>
      </w:r>
      <w:r w:rsidR="00197F80" w:rsidRPr="00197F80">
        <w:t xml:space="preserve"> kehtivust, </w:t>
      </w:r>
      <w:r w:rsidR="00606558">
        <w:t xml:space="preserve">mille </w:t>
      </w:r>
      <w:r w:rsidR="00197F80" w:rsidRPr="00197F80">
        <w:t>eest maksti riigilõivu</w:t>
      </w:r>
      <w:r w:rsidR="00606558">
        <w:t xml:space="preserve"> kokku</w:t>
      </w:r>
      <w:r w:rsidR="00197F80" w:rsidRPr="00197F80">
        <w:t xml:space="preserve"> </w:t>
      </w:r>
      <w:r w:rsidR="00197F80" w:rsidRPr="00606558">
        <w:t xml:space="preserve">114 </w:t>
      </w:r>
      <w:r w:rsidR="00606558">
        <w:t>218</w:t>
      </w:r>
      <w:r w:rsidR="00197F80" w:rsidRPr="00197F80">
        <w:t xml:space="preserve"> eurot.</w:t>
      </w:r>
      <w:r w:rsidR="00606558">
        <w:t xml:space="preserve"> </w:t>
      </w:r>
    </w:p>
    <w:p w14:paraId="6A4D6FF8" w14:textId="74FA9DFC" w:rsidR="00EA34B1" w:rsidRDefault="00E567BE" w:rsidP="00E567BE">
      <w:pPr>
        <w:jc w:val="both"/>
      </w:pPr>
      <w:commentRangeStart w:id="47"/>
      <w:r w:rsidRPr="0056745A">
        <w:rPr>
          <w:u w:val="single"/>
        </w:rPr>
        <w:t>Ebasoovitavate mõjude kaasnemise risk</w:t>
      </w:r>
      <w:r>
        <w:t>:</w:t>
      </w:r>
      <w:r w:rsidR="0056745A">
        <w:t xml:space="preserve"> </w:t>
      </w:r>
      <w:proofErr w:type="spellStart"/>
      <w:r w:rsidR="004531C9">
        <w:t>AR</w:t>
      </w:r>
      <w:r w:rsidR="00F6531E">
        <w:t>-i</w:t>
      </w:r>
      <w:proofErr w:type="spellEnd"/>
      <w:r w:rsidR="004531C9">
        <w:t xml:space="preserve"> platvorm on tehniliselt </w:t>
      </w:r>
      <w:r w:rsidR="00B51152">
        <w:t xml:space="preserve">väga </w:t>
      </w:r>
      <w:r w:rsidR="00C7571E">
        <w:t>vananenud</w:t>
      </w:r>
      <w:r w:rsidR="004531C9">
        <w:t>, mi</w:t>
      </w:r>
      <w:r w:rsidR="00F6531E">
        <w:t>stõttu</w:t>
      </w:r>
      <w:r w:rsidR="00AF186C">
        <w:t xml:space="preserve"> </w:t>
      </w:r>
      <w:r w:rsidR="004531C9">
        <w:t>esineb selle töös tõrkeid</w:t>
      </w:r>
      <w:r w:rsidR="00C7571E">
        <w:t>,</w:t>
      </w:r>
      <w:r w:rsidR="004531C9">
        <w:t xml:space="preserve"> </w:t>
      </w:r>
      <w:r w:rsidR="00AF186C">
        <w:t xml:space="preserve">mis segavad </w:t>
      </w:r>
      <w:r w:rsidR="003B7A14">
        <w:t xml:space="preserve">riigiasutuste </w:t>
      </w:r>
      <w:r w:rsidR="00AF186C">
        <w:t>igapäevast tööd</w:t>
      </w:r>
      <w:r w:rsidR="00F6531E">
        <w:t>,</w:t>
      </w:r>
      <w:r w:rsidR="00AF186C">
        <w:t xml:space="preserve"> </w:t>
      </w:r>
      <w:r w:rsidR="004531C9">
        <w:t xml:space="preserve">ning </w:t>
      </w:r>
      <w:r w:rsidR="00C7571E">
        <w:t xml:space="preserve">suure tõenäosusega </w:t>
      </w:r>
      <w:r w:rsidR="004531C9">
        <w:t xml:space="preserve">võib </w:t>
      </w:r>
      <w:r w:rsidR="00C7571E">
        <w:t xml:space="preserve">juhtuda, et </w:t>
      </w:r>
      <w:r w:rsidR="004531C9">
        <w:t>süsteem lakkab töötamast</w:t>
      </w:r>
      <w:r w:rsidR="00476C59">
        <w:t xml:space="preserve"> enne kui </w:t>
      </w:r>
      <w:proofErr w:type="spellStart"/>
      <w:r w:rsidR="00476C59">
        <w:t>AR</w:t>
      </w:r>
      <w:r w:rsidR="00F6531E">
        <w:t>-i</w:t>
      </w:r>
      <w:proofErr w:type="spellEnd"/>
      <w:r w:rsidR="00476C59">
        <w:t xml:space="preserve"> tegevus lõpetatakse.</w:t>
      </w:r>
      <w:r w:rsidR="004531C9">
        <w:t xml:space="preserve"> Kui selline olukord </w:t>
      </w:r>
      <w:r w:rsidR="00F6531E">
        <w:t>tekib</w:t>
      </w:r>
      <w:r w:rsidR="004531C9">
        <w:t xml:space="preserve">, siis </w:t>
      </w:r>
      <w:r w:rsidR="00FA3B9C">
        <w:t>platvormi taastamise</w:t>
      </w:r>
      <w:r w:rsidR="001F7E6C">
        <w:t>ks</w:t>
      </w:r>
      <w:r w:rsidR="00FA3B9C">
        <w:t xml:space="preserve"> </w:t>
      </w:r>
      <w:r w:rsidR="001F7E6C">
        <w:t>tuleks</w:t>
      </w:r>
      <w:r w:rsidR="00FA3B9C">
        <w:t xml:space="preserve"> </w:t>
      </w:r>
      <w:r w:rsidR="004531C9">
        <w:t>arvestada</w:t>
      </w:r>
      <w:r w:rsidR="00FA3B9C">
        <w:t xml:space="preserve"> </w:t>
      </w:r>
      <w:r w:rsidR="004531C9">
        <w:t>vähemalt 100</w:t>
      </w:r>
      <w:r w:rsidR="00F6531E">
        <w:t> </w:t>
      </w:r>
      <w:r w:rsidR="004531C9">
        <w:t>000</w:t>
      </w:r>
      <w:r w:rsidR="00F6531E">
        <w:t>-</w:t>
      </w:r>
      <w:r w:rsidR="004531C9">
        <w:t xml:space="preserve">eurose </w:t>
      </w:r>
      <w:r w:rsidR="00FA3B9C">
        <w:t>lisa</w:t>
      </w:r>
      <w:r w:rsidR="00F6531E">
        <w:t>kuluga</w:t>
      </w:r>
      <w:r w:rsidR="007A6592">
        <w:t xml:space="preserve">. Samuti võib see põhjustada seisakuid riigiasutuste töös ning toodete aeglasemat turule jõudmist, sest </w:t>
      </w:r>
      <w:proofErr w:type="spellStart"/>
      <w:r w:rsidR="007A6592">
        <w:t>AR-i</w:t>
      </w:r>
      <w:proofErr w:type="spellEnd"/>
      <w:r w:rsidR="007A6592">
        <w:t xml:space="preserve"> kannete tegemine on takistatud</w:t>
      </w:r>
      <w:r w:rsidR="004531C9">
        <w:t>.</w:t>
      </w:r>
      <w:commentRangeEnd w:id="47"/>
      <w:r w:rsidR="00415AB6">
        <w:rPr>
          <w:rStyle w:val="Kommentaariviide"/>
        </w:rPr>
        <w:commentReference w:id="47"/>
      </w:r>
    </w:p>
    <w:p w14:paraId="6AFF06D5" w14:textId="6310B03D" w:rsidR="00E567BE" w:rsidRDefault="00E567BE" w:rsidP="00B66736">
      <w:pPr>
        <w:jc w:val="both"/>
      </w:pPr>
      <w:commentRangeStart w:id="48"/>
      <w:r w:rsidRPr="00A3240B">
        <w:rPr>
          <w:u w:val="single"/>
        </w:rPr>
        <w:t>Mõju olulisus</w:t>
      </w:r>
      <w:r>
        <w:t>:</w:t>
      </w:r>
      <w:r w:rsidR="00A2259D">
        <w:t xml:space="preserve"> mõju olulisus on </w:t>
      </w:r>
      <w:r w:rsidR="00EA34B1">
        <w:t>keskmine</w:t>
      </w:r>
      <w:r w:rsidR="00A2259D">
        <w:t>.</w:t>
      </w:r>
      <w:commentRangeEnd w:id="48"/>
      <w:r w:rsidR="003F52CD">
        <w:rPr>
          <w:rStyle w:val="Kommentaariviide"/>
        </w:rPr>
        <w:commentReference w:id="48"/>
      </w:r>
    </w:p>
    <w:p w14:paraId="5E1AA2D4" w14:textId="77777777" w:rsidR="00E567BE" w:rsidRDefault="00E567BE" w:rsidP="00B66736">
      <w:pPr>
        <w:jc w:val="both"/>
      </w:pPr>
    </w:p>
    <w:p w14:paraId="6B7507F2" w14:textId="77777777" w:rsidR="00A3240B" w:rsidRDefault="00A3240B" w:rsidP="00B66736">
      <w:pPr>
        <w:jc w:val="both"/>
      </w:pPr>
    </w:p>
    <w:p w14:paraId="1FE19861" w14:textId="6D7513D1" w:rsidR="00E567BE" w:rsidRDefault="00E567BE" w:rsidP="00B66736">
      <w:pPr>
        <w:jc w:val="both"/>
      </w:pPr>
      <w:r w:rsidRPr="00A3240B">
        <w:rPr>
          <w:u w:val="single"/>
        </w:rPr>
        <w:t>Mõju valdkond</w:t>
      </w:r>
      <w:r w:rsidRPr="00656C4A">
        <w:t>: mõju riigiasutuste</w:t>
      </w:r>
      <w:r>
        <w:t xml:space="preserve"> töökorraldusele</w:t>
      </w:r>
    </w:p>
    <w:p w14:paraId="30D60372" w14:textId="43B339C1" w:rsidR="00E567BE" w:rsidRDefault="00E567BE" w:rsidP="00B66736">
      <w:pPr>
        <w:jc w:val="both"/>
      </w:pPr>
      <w:r w:rsidRPr="00A3240B">
        <w:rPr>
          <w:u w:val="single"/>
        </w:rPr>
        <w:t>Sihtrühm</w:t>
      </w:r>
      <w:r>
        <w:t xml:space="preserve">: Regionaal- ja Põllumajandusministeeriumi valitsemisala valitsusasutus PTA, Rahandusministeeriumi valitsemisala </w:t>
      </w:r>
      <w:r w:rsidRPr="00551182">
        <w:t>valitsusasutus</w:t>
      </w:r>
      <w:r>
        <w:t xml:space="preserve"> MTA</w:t>
      </w:r>
      <w:r w:rsidR="00AF186C">
        <w:t>, Majandus- ja Kommunikatsiooniministeeriumi valitsemisala valitsusasutus TTJA, Siseministeeriumi valitsemisala valitsusasutus PPA</w:t>
      </w:r>
    </w:p>
    <w:p w14:paraId="12AED1BD" w14:textId="77777777" w:rsidR="00E567BE" w:rsidRDefault="00E567BE" w:rsidP="00B66736">
      <w:pPr>
        <w:jc w:val="both"/>
      </w:pPr>
    </w:p>
    <w:p w14:paraId="6DFEFB8D" w14:textId="0A12967B" w:rsidR="00B40D35" w:rsidRDefault="00E567BE" w:rsidP="00B40D35">
      <w:pPr>
        <w:jc w:val="both"/>
      </w:pPr>
      <w:r w:rsidRPr="00A3240B">
        <w:rPr>
          <w:u w:val="single"/>
        </w:rPr>
        <w:t>Avalduv mõju, selle ulatus ja sagedus</w:t>
      </w:r>
      <w:r>
        <w:t>:</w:t>
      </w:r>
      <w:r w:rsidR="00E95330">
        <w:t xml:space="preserve"> </w:t>
      </w:r>
      <w:proofErr w:type="spellStart"/>
      <w:r w:rsidR="00E95330">
        <w:t>AR</w:t>
      </w:r>
      <w:r w:rsidR="00A3240B">
        <w:t>-i</w:t>
      </w:r>
      <w:proofErr w:type="spellEnd"/>
      <w:r w:rsidR="00A3240B">
        <w:t xml:space="preserve"> kaotamine vähendab PTA </w:t>
      </w:r>
      <w:r w:rsidR="00E95330">
        <w:t>töökoormus</w:t>
      </w:r>
      <w:r w:rsidR="00A3240B">
        <w:t>t</w:t>
      </w:r>
      <w:r w:rsidR="00B40D35">
        <w:t xml:space="preserve"> </w:t>
      </w:r>
      <w:r w:rsidR="00E95330">
        <w:t xml:space="preserve">ning </w:t>
      </w:r>
      <w:r w:rsidR="00A3240B">
        <w:t>vabanev ressurss on võimalik suunata teisteks järelevalvetegevusteks.</w:t>
      </w:r>
      <w:r w:rsidR="00E95330">
        <w:t xml:space="preserve"> </w:t>
      </w:r>
      <w:proofErr w:type="spellStart"/>
      <w:r w:rsidR="00A3240B">
        <w:t>AR-iga</w:t>
      </w:r>
      <w:proofErr w:type="spellEnd"/>
      <w:r w:rsidR="00A3240B">
        <w:t xml:space="preserve"> tegeleb </w:t>
      </w:r>
      <w:r w:rsidR="00ED6AA5">
        <w:t xml:space="preserve">praegu </w:t>
      </w:r>
      <w:r w:rsidR="00A3240B">
        <w:t>kolm inimest, kellest kaks üksnes sellega.</w:t>
      </w:r>
      <w:r w:rsidR="00ED6AA5">
        <w:t xml:space="preserve"> </w:t>
      </w:r>
      <w:r w:rsidR="00B40D35">
        <w:t xml:space="preserve">Samuti puudub edaspidi vajadus eraldi </w:t>
      </w:r>
      <w:proofErr w:type="spellStart"/>
      <w:r w:rsidR="00C93EE6">
        <w:t>AR-i</w:t>
      </w:r>
      <w:proofErr w:type="spellEnd"/>
      <w:r w:rsidR="00C93EE6">
        <w:t xml:space="preserve"> </w:t>
      </w:r>
      <w:r w:rsidR="00B40D35">
        <w:t>veebilehe järele</w:t>
      </w:r>
      <w:r w:rsidR="0087556E">
        <w:t>, mille saab sulgeda.</w:t>
      </w:r>
      <w:r w:rsidR="00ED3085">
        <w:t xml:space="preserve"> </w:t>
      </w:r>
      <w:proofErr w:type="spellStart"/>
      <w:r w:rsidR="00AB3F84">
        <w:t>AR-i</w:t>
      </w:r>
      <w:proofErr w:type="spellEnd"/>
      <w:r w:rsidR="00AB3F84">
        <w:t xml:space="preserve"> kaotamine ei mõjuta oluliselt </w:t>
      </w:r>
      <w:r w:rsidR="00476C59">
        <w:t xml:space="preserve">MTA, </w:t>
      </w:r>
      <w:r w:rsidR="00AB3F84">
        <w:t>TTJA ning PPA</w:t>
      </w:r>
      <w:r w:rsidR="002A6DAA">
        <w:t xml:space="preserve"> tööd, sest asutuste</w:t>
      </w:r>
      <w:r w:rsidR="00AB3F84">
        <w:t xml:space="preserve"> tööks vajalikke andmeid on võimalik kätte saada ka muudest </w:t>
      </w:r>
      <w:r w:rsidR="002A6DAA">
        <w:t>andmekogudest</w:t>
      </w:r>
      <w:r w:rsidR="00C453BE">
        <w:t>.</w:t>
      </w:r>
    </w:p>
    <w:p w14:paraId="0C9C1702" w14:textId="630F3F60" w:rsidR="00B40D35" w:rsidRDefault="00B40D35" w:rsidP="00B40D35">
      <w:pPr>
        <w:jc w:val="both"/>
      </w:pPr>
      <w:r>
        <w:t xml:space="preserve">Seoses </w:t>
      </w:r>
      <w:proofErr w:type="spellStart"/>
      <w:r>
        <w:t>AR-i</w:t>
      </w:r>
      <w:proofErr w:type="spellEnd"/>
      <w:r>
        <w:t xml:space="preserve"> kaotamisega on vajalik </w:t>
      </w:r>
      <w:bookmarkStart w:id="49" w:name="_Hlk209954369"/>
      <w:r>
        <w:t xml:space="preserve">muuta veebilehtedel olevaid teabetekste </w:t>
      </w:r>
      <w:bookmarkEnd w:id="49"/>
      <w:r>
        <w:t>ja juhendeid ning teavitada järelevalveametnikke muudatustest.</w:t>
      </w:r>
    </w:p>
    <w:p w14:paraId="67810A99" w14:textId="4498E38B" w:rsidR="00E567BE" w:rsidRDefault="00B40D35" w:rsidP="00B66736">
      <w:pPr>
        <w:jc w:val="both"/>
      </w:pPr>
      <w:r w:rsidRPr="00C070E8">
        <w:rPr>
          <w:bCs/>
        </w:rPr>
        <w:t xml:space="preserve">Mõju ulatus töökorraldusele on keskmine, kuna on vaja </w:t>
      </w:r>
      <w:r>
        <w:rPr>
          <w:bCs/>
        </w:rPr>
        <w:t xml:space="preserve">muuta </w:t>
      </w:r>
      <w:r w:rsidRPr="00C070E8">
        <w:rPr>
          <w:bCs/>
        </w:rPr>
        <w:t>töö- ja juhendmaterjale</w:t>
      </w:r>
      <w:r>
        <w:rPr>
          <w:bCs/>
        </w:rPr>
        <w:t>, teha tehnilis</w:t>
      </w:r>
      <w:r w:rsidR="007C51E1">
        <w:rPr>
          <w:bCs/>
        </w:rPr>
        <w:t>i</w:t>
      </w:r>
      <w:r>
        <w:rPr>
          <w:bCs/>
        </w:rPr>
        <w:t xml:space="preserve"> muudatusi (</w:t>
      </w:r>
      <w:r w:rsidR="0087556E">
        <w:rPr>
          <w:bCs/>
        </w:rPr>
        <w:t>registri veebilehe sulgemi</w:t>
      </w:r>
      <w:r w:rsidR="00E44C21">
        <w:rPr>
          <w:bCs/>
        </w:rPr>
        <w:t>n</w:t>
      </w:r>
      <w:r w:rsidR="0087556E">
        <w:rPr>
          <w:bCs/>
        </w:rPr>
        <w:t>e</w:t>
      </w:r>
      <w:r>
        <w:rPr>
          <w:bCs/>
        </w:rPr>
        <w:t>) ning teavitada järelevalveametnikke.</w:t>
      </w:r>
    </w:p>
    <w:p w14:paraId="600E4928" w14:textId="7A8AD5C8" w:rsidR="00E567BE" w:rsidRDefault="00E567BE" w:rsidP="00B66736">
      <w:pPr>
        <w:jc w:val="both"/>
      </w:pPr>
      <w:r w:rsidRPr="00ED6AA5">
        <w:rPr>
          <w:u w:val="single"/>
        </w:rPr>
        <w:t>Ebasoovitavate mõjude kaasnemise risk</w:t>
      </w:r>
      <w:r>
        <w:t>:</w:t>
      </w:r>
      <w:r w:rsidR="00B40D35" w:rsidRPr="00B40D35">
        <w:t xml:space="preserve"> ebasoovitavate mõjude kaasnemise risk on väike, kuna kavandatava muudatusega ei muudeta järelevalve põhimõtteid.</w:t>
      </w:r>
      <w:r w:rsidR="00E95330" w:rsidRPr="00E95330">
        <w:t xml:space="preserve"> </w:t>
      </w:r>
    </w:p>
    <w:p w14:paraId="56FC3203" w14:textId="0D1F56DE" w:rsidR="00E567BE" w:rsidRDefault="00E567BE" w:rsidP="00B66736">
      <w:pPr>
        <w:jc w:val="both"/>
      </w:pPr>
      <w:r w:rsidRPr="00ED6AA5">
        <w:rPr>
          <w:u w:val="single"/>
        </w:rPr>
        <w:t>Mõju olulisus</w:t>
      </w:r>
      <w:r>
        <w:t>:</w:t>
      </w:r>
      <w:r w:rsidR="00E95330">
        <w:t xml:space="preserve"> mõju olulisus on </w:t>
      </w:r>
      <w:r w:rsidR="00ED6AA5">
        <w:t>keskmine</w:t>
      </w:r>
      <w:r w:rsidR="00F6531E">
        <w:t>.</w:t>
      </w:r>
      <w:r w:rsidR="009050B7">
        <w:t xml:space="preserve"> </w:t>
      </w:r>
    </w:p>
    <w:p w14:paraId="168339C1" w14:textId="77777777" w:rsidR="00E567BE" w:rsidRDefault="00E567BE" w:rsidP="00B66736">
      <w:pPr>
        <w:jc w:val="both"/>
      </w:pPr>
    </w:p>
    <w:p w14:paraId="1200DECD" w14:textId="77777777" w:rsidR="00ED6AA5" w:rsidRDefault="00ED6AA5" w:rsidP="00B66736">
      <w:pPr>
        <w:jc w:val="both"/>
      </w:pPr>
    </w:p>
    <w:p w14:paraId="7EED860B" w14:textId="546D0EA6" w:rsidR="00E567BE" w:rsidRDefault="00E567BE" w:rsidP="00E567BE">
      <w:pPr>
        <w:jc w:val="both"/>
      </w:pPr>
      <w:r w:rsidRPr="00ED6AA5">
        <w:rPr>
          <w:u w:val="single"/>
        </w:rPr>
        <w:lastRenderedPageBreak/>
        <w:t>Mõju valdkond</w:t>
      </w:r>
      <w:r w:rsidRPr="00656C4A">
        <w:t>: mõju majandusele</w:t>
      </w:r>
    </w:p>
    <w:p w14:paraId="793C4369" w14:textId="5A28E19B" w:rsidR="00E567BE" w:rsidRDefault="00E567BE" w:rsidP="00E567BE">
      <w:pPr>
        <w:jc w:val="both"/>
      </w:pPr>
      <w:r w:rsidRPr="00ED6AA5">
        <w:rPr>
          <w:u w:val="single"/>
        </w:rPr>
        <w:t>Sihtrühm</w:t>
      </w:r>
      <w:r>
        <w:t>: alkoholi</w:t>
      </w:r>
      <w:r w:rsidR="00E24275">
        <w:t xml:space="preserve"> tootjad</w:t>
      </w:r>
      <w:r w:rsidR="00A20CE8">
        <w:t xml:space="preserve"> (</w:t>
      </w:r>
      <w:r w:rsidR="00B539C6">
        <w:t xml:space="preserve">RTSR-i </w:t>
      </w:r>
      <w:r w:rsidR="00B539C6" w:rsidRPr="00B539C6">
        <w:t>andmete</w:t>
      </w:r>
      <w:r w:rsidR="00B539C6">
        <w:t xml:space="preserve"> alusel</w:t>
      </w:r>
      <w:r w:rsidR="00B539C6" w:rsidRPr="00B539C6">
        <w:t xml:space="preserve"> </w:t>
      </w:r>
      <w:r w:rsidR="00A20CE8">
        <w:t>120</w:t>
      </w:r>
      <w:r w:rsidR="00B539C6">
        <w:t xml:space="preserve"> seisuga 29.09.2025</w:t>
      </w:r>
      <w:r w:rsidR="00A20CE8">
        <w:t>)</w:t>
      </w:r>
      <w:r w:rsidR="00E24275">
        <w:t xml:space="preserve"> ja importöörid</w:t>
      </w:r>
      <w:r w:rsidR="00186E03">
        <w:t xml:space="preserve"> (</w:t>
      </w:r>
      <w:r w:rsidR="00B539C6">
        <w:t xml:space="preserve">MTR-i andmete alusel </w:t>
      </w:r>
      <w:r w:rsidR="00186E03">
        <w:t>595</w:t>
      </w:r>
      <w:r w:rsidR="00B539C6">
        <w:t xml:space="preserve"> seisuga 01.10.2025</w:t>
      </w:r>
      <w:r w:rsidR="00186E03">
        <w:t>)</w:t>
      </w:r>
      <w:r w:rsidR="005C5EAB">
        <w:t xml:space="preserve">, volitatud laborid </w:t>
      </w:r>
      <w:r w:rsidR="00ED3085">
        <w:t>(</w:t>
      </w:r>
      <w:r w:rsidR="006C230E" w:rsidRPr="006C230E">
        <w:t xml:space="preserve">Riigi Laboriuuringute ja Riskihindamise Keskus </w:t>
      </w:r>
      <w:r w:rsidR="006C230E">
        <w:t>(</w:t>
      </w:r>
      <w:r w:rsidR="005C5EAB" w:rsidRPr="00421B65">
        <w:t>LABRIS</w:t>
      </w:r>
      <w:r w:rsidR="006C230E">
        <w:t>)</w:t>
      </w:r>
      <w:r w:rsidR="00933287">
        <w:t>,</w:t>
      </w:r>
      <w:r w:rsidR="005C5EAB">
        <w:t xml:space="preserve"> E</w:t>
      </w:r>
      <w:r w:rsidR="00B0097B">
        <w:t xml:space="preserve">esti </w:t>
      </w:r>
      <w:r w:rsidR="005C5EAB">
        <w:t>K</w:t>
      </w:r>
      <w:r w:rsidR="00B0097B">
        <w:t xml:space="preserve">eskkonnauuringute </w:t>
      </w:r>
      <w:r w:rsidR="005C5EAB">
        <w:t>K</w:t>
      </w:r>
      <w:r w:rsidR="00B0097B">
        <w:t>eskus (EKUK</w:t>
      </w:r>
      <w:r w:rsidR="005C5EAB">
        <w:t>)</w:t>
      </w:r>
      <w:r w:rsidR="00933287">
        <w:t xml:space="preserve">, Terviseamet ning Põhjala </w:t>
      </w:r>
      <w:proofErr w:type="spellStart"/>
      <w:r w:rsidR="00933287">
        <w:t>Brewing</w:t>
      </w:r>
      <w:proofErr w:type="spellEnd"/>
      <w:r w:rsidR="00933287">
        <w:t xml:space="preserve"> AS</w:t>
      </w:r>
      <w:r w:rsidR="00ED3085">
        <w:t>)</w:t>
      </w:r>
    </w:p>
    <w:p w14:paraId="17F3173F" w14:textId="77777777" w:rsidR="00E567BE" w:rsidRDefault="00E567BE" w:rsidP="00E567BE">
      <w:pPr>
        <w:jc w:val="both"/>
      </w:pPr>
    </w:p>
    <w:p w14:paraId="6DCE3511" w14:textId="0FF4A834" w:rsidR="00D57EEA" w:rsidRDefault="00E567BE" w:rsidP="00E95330">
      <w:pPr>
        <w:jc w:val="both"/>
      </w:pPr>
      <w:r w:rsidRPr="00ED6AA5">
        <w:rPr>
          <w:u w:val="single"/>
        </w:rPr>
        <w:t>Avalduv mõju, selle ulatus ja sagedus</w:t>
      </w:r>
      <w:r>
        <w:t>:</w:t>
      </w:r>
      <w:r w:rsidR="00E95330" w:rsidRPr="00E95330">
        <w:t xml:space="preserve"> </w:t>
      </w:r>
      <w:r w:rsidR="00F6531E">
        <w:t>e</w:t>
      </w:r>
      <w:r w:rsidR="00ED6AA5">
        <w:t xml:space="preserve">ttevõtjatele tähendaks </w:t>
      </w:r>
      <w:proofErr w:type="spellStart"/>
      <w:r w:rsidR="00ED6AA5">
        <w:t>AR-i</w:t>
      </w:r>
      <w:proofErr w:type="spellEnd"/>
      <w:r w:rsidR="00ED6AA5">
        <w:t xml:space="preserve"> kaotamine nii raha</w:t>
      </w:r>
      <w:r w:rsidR="00411E6C">
        <w:t>list</w:t>
      </w:r>
      <w:r w:rsidR="00ED6AA5">
        <w:t xml:space="preserve"> kui </w:t>
      </w:r>
      <w:r w:rsidR="00AB3F84">
        <w:t xml:space="preserve">ka </w:t>
      </w:r>
      <w:r w:rsidR="00ED6AA5">
        <w:t>aja</w:t>
      </w:r>
      <w:r w:rsidR="00411E6C">
        <w:t>list</w:t>
      </w:r>
      <w:r w:rsidR="00ED6AA5">
        <w:t xml:space="preserve"> kokkuhoidu</w:t>
      </w:r>
      <w:r w:rsidR="002F3209">
        <w:t>.</w:t>
      </w:r>
      <w:r w:rsidR="00ED6AA5">
        <w:t xml:space="preserve"> </w:t>
      </w:r>
      <w:r w:rsidR="002F3209">
        <w:t>K</w:t>
      </w:r>
      <w:r w:rsidR="00ED6AA5">
        <w:t xml:space="preserve">õikide </w:t>
      </w:r>
      <w:proofErr w:type="spellStart"/>
      <w:r w:rsidR="00ED6AA5">
        <w:t>AR-i</w:t>
      </w:r>
      <w:proofErr w:type="spellEnd"/>
      <w:r w:rsidR="00ED6AA5">
        <w:t xml:space="preserve"> kannete puhul tuleb tasuda riigilõivu (10 eurot uu</w:t>
      </w:r>
      <w:r w:rsidR="00F6531E">
        <w:t>e</w:t>
      </w:r>
      <w:r w:rsidR="00ED6AA5">
        <w:t xml:space="preserve"> kan</w:t>
      </w:r>
      <w:r w:rsidR="00F6531E">
        <w:t>d</w:t>
      </w:r>
      <w:r w:rsidR="00ED6AA5">
        <w:t>e</w:t>
      </w:r>
      <w:r w:rsidR="00F6531E">
        <w:t xml:space="preserve"> tegemine</w:t>
      </w:r>
      <w:r w:rsidR="00ED6AA5">
        <w:t xml:space="preserve">, 4 eurot olemasoleva kande pikendamine). Ajalise kokkuhoiu annab see, et edaspidi ei pea tegema toiminguid registris. </w:t>
      </w:r>
      <w:proofErr w:type="spellStart"/>
      <w:r w:rsidR="00F6531E">
        <w:t>AR-i</w:t>
      </w:r>
      <w:proofErr w:type="spellEnd"/>
      <w:r w:rsidR="00F6531E">
        <w:t xml:space="preserve"> k</w:t>
      </w:r>
      <w:r w:rsidR="00ED6AA5">
        <w:t>ande tegemiseks peab</w:t>
      </w:r>
      <w:r w:rsidR="001B0D6F">
        <w:t xml:space="preserve"> </w:t>
      </w:r>
      <w:r w:rsidR="00ED6AA5">
        <w:t>ettevõtja esitama taotluse</w:t>
      </w:r>
      <w:r w:rsidR="001B0D6F">
        <w:t xml:space="preserve"> </w:t>
      </w:r>
      <w:r w:rsidR="00ED6AA5">
        <w:t>koos labori</w:t>
      </w:r>
      <w:r w:rsidR="001B0D6F">
        <w:t>analüüsi</w:t>
      </w:r>
      <w:r w:rsidR="00ED6AA5">
        <w:t xml:space="preserve"> protokolli, etiketi näidiste, tollideklaratsioonid</w:t>
      </w:r>
      <w:r w:rsidR="00AB3F84">
        <w:t>e</w:t>
      </w:r>
      <w:r w:rsidR="00ED6AA5">
        <w:t xml:space="preserve"> j</w:t>
      </w:r>
      <w:r w:rsidR="00F6531E">
        <w:t>a muude dokumentidega</w:t>
      </w:r>
      <w:r w:rsidR="00ED6AA5">
        <w:t xml:space="preserve">. </w:t>
      </w:r>
      <w:r w:rsidR="001B0D6F">
        <w:t>Vajalik</w:t>
      </w:r>
      <w:r w:rsidR="00AB3F84">
        <w:t>k</w:t>
      </w:r>
      <w:r w:rsidR="001B0D6F">
        <w:t>e l</w:t>
      </w:r>
      <w:r w:rsidR="00ED6AA5">
        <w:t>abori</w:t>
      </w:r>
      <w:r w:rsidR="001B0D6F">
        <w:t xml:space="preserve">analüüse teevad </w:t>
      </w:r>
      <w:r w:rsidR="00275B70">
        <w:t xml:space="preserve">Eestis </w:t>
      </w:r>
      <w:r w:rsidR="00933287">
        <w:t xml:space="preserve">neli </w:t>
      </w:r>
      <w:r w:rsidR="001B0D6F">
        <w:t>laborit</w:t>
      </w:r>
      <w:r w:rsidR="003A731C">
        <w:t>, nt LABRIS-</w:t>
      </w:r>
      <w:proofErr w:type="spellStart"/>
      <w:r w:rsidR="003A731C">
        <w:t>est</w:t>
      </w:r>
      <w:proofErr w:type="spellEnd"/>
      <w:r w:rsidR="003A731C">
        <w:t xml:space="preserve"> on võimalik tellida analüüse, mille maksumus jääb vahemikku </w:t>
      </w:r>
      <w:r w:rsidR="001B0D6F">
        <w:t>100–500 eurot. 202</w:t>
      </w:r>
      <w:r w:rsidR="002F3209">
        <w:t>4</w:t>
      </w:r>
      <w:r w:rsidR="001B0D6F">
        <w:t xml:space="preserve">. aastal kanti </w:t>
      </w:r>
      <w:proofErr w:type="spellStart"/>
      <w:r w:rsidR="001B0D6F">
        <w:t>AR-i</w:t>
      </w:r>
      <w:proofErr w:type="spellEnd"/>
      <w:r w:rsidR="001B0D6F">
        <w:t xml:space="preserve"> 10 </w:t>
      </w:r>
      <w:r w:rsidR="002F3209">
        <w:t xml:space="preserve">009 uut </w:t>
      </w:r>
      <w:r w:rsidR="001B0D6F">
        <w:t>toodet</w:t>
      </w:r>
      <w:r w:rsidR="00257C2B">
        <w:t xml:space="preserve"> (351 ettevõt</w:t>
      </w:r>
      <w:r w:rsidR="007C51E1">
        <w:t>te</w:t>
      </w:r>
      <w:r w:rsidR="00AA5E37">
        <w:t xml:space="preserve"> poolt</w:t>
      </w:r>
      <w:r w:rsidR="00257C2B">
        <w:t>)</w:t>
      </w:r>
      <w:r w:rsidR="002D150F">
        <w:t xml:space="preserve"> ja</w:t>
      </w:r>
      <w:r w:rsidR="001B0D6F">
        <w:t xml:space="preserve"> pikendati </w:t>
      </w:r>
      <w:r w:rsidR="002F3209">
        <w:t>3</w:t>
      </w:r>
      <w:r w:rsidR="002D150F">
        <w:t xml:space="preserve"> </w:t>
      </w:r>
      <w:r w:rsidR="002F3209">
        <w:t xml:space="preserve">532 </w:t>
      </w:r>
      <w:r w:rsidR="001B0D6F">
        <w:t>registrikande kehtivust</w:t>
      </w:r>
      <w:r w:rsidR="00257C2B">
        <w:t xml:space="preserve"> </w:t>
      </w:r>
      <w:r w:rsidR="00257C2B" w:rsidRPr="009B6277">
        <w:t>(</w:t>
      </w:r>
      <w:r w:rsidR="009B6277" w:rsidRPr="009B6277">
        <w:t>131</w:t>
      </w:r>
      <w:r w:rsidR="00257C2B" w:rsidRPr="009B6277">
        <w:t xml:space="preserve"> </w:t>
      </w:r>
      <w:r w:rsidR="007C51E1">
        <w:t>ettevõtte poolt</w:t>
      </w:r>
      <w:r w:rsidR="00257C2B" w:rsidRPr="009B6277">
        <w:t>)</w:t>
      </w:r>
      <w:r w:rsidR="00F6531E">
        <w:t>,</w:t>
      </w:r>
      <w:r w:rsidR="002D150F" w:rsidRPr="009B6277">
        <w:t xml:space="preserve"> mille</w:t>
      </w:r>
      <w:r w:rsidR="001B0D6F" w:rsidRPr="009B6277">
        <w:t xml:space="preserve"> eest maksti riigilõivu </w:t>
      </w:r>
      <w:r w:rsidR="007C51E1">
        <w:t xml:space="preserve">kokku </w:t>
      </w:r>
      <w:r w:rsidR="001B0D6F" w:rsidRPr="009B6277">
        <w:t xml:space="preserve">114 </w:t>
      </w:r>
      <w:r w:rsidR="002F3209" w:rsidRPr="009B6277">
        <w:t xml:space="preserve">218 </w:t>
      </w:r>
      <w:r w:rsidR="001B0D6F" w:rsidRPr="009B6277">
        <w:t>eurot</w:t>
      </w:r>
      <w:r w:rsidR="00A05C93" w:rsidRPr="009B6277">
        <w:t xml:space="preserve">. </w:t>
      </w:r>
      <w:r w:rsidR="00275B70" w:rsidRPr="009B6277">
        <w:t>Laborianalüüside</w:t>
      </w:r>
      <w:r w:rsidR="00135BF4">
        <w:t xml:space="preserve"> tellimisele</w:t>
      </w:r>
      <w:r w:rsidR="00275B70">
        <w:t xml:space="preserve"> </w:t>
      </w:r>
      <w:r w:rsidR="003A731C">
        <w:t xml:space="preserve">võis seega hinnanguliselt </w:t>
      </w:r>
      <w:r w:rsidR="00275B70">
        <w:t>kulu</w:t>
      </w:r>
      <w:r w:rsidR="003A731C">
        <w:t>da</w:t>
      </w:r>
      <w:r w:rsidR="00275B70">
        <w:t xml:space="preserve"> 1 000</w:t>
      </w:r>
      <w:r w:rsidR="00F6531E">
        <w:t> </w:t>
      </w:r>
      <w:r w:rsidR="00DC5E64">
        <w:t>9</w:t>
      </w:r>
      <w:r w:rsidR="00275B70">
        <w:t>00</w:t>
      </w:r>
      <w:r w:rsidR="00F6531E">
        <w:t xml:space="preserve"> </w:t>
      </w:r>
      <w:r w:rsidR="00275B70">
        <w:t>–</w:t>
      </w:r>
      <w:r w:rsidR="00F6531E">
        <w:t xml:space="preserve"> </w:t>
      </w:r>
      <w:r w:rsidR="00275B70">
        <w:t>5 00</w:t>
      </w:r>
      <w:r w:rsidR="00DC5E64">
        <w:t>4</w:t>
      </w:r>
      <w:r w:rsidR="00275B70">
        <w:t> </w:t>
      </w:r>
      <w:r w:rsidR="00DC5E64">
        <w:t>5</w:t>
      </w:r>
      <w:r w:rsidR="00275B70">
        <w:t>00 eurot.</w:t>
      </w:r>
      <w:r w:rsidR="00DE1B1D">
        <w:t xml:space="preserve"> </w:t>
      </w:r>
    </w:p>
    <w:p w14:paraId="0BEFA61F" w14:textId="77777777" w:rsidR="00D57EEA" w:rsidRDefault="00D57EEA" w:rsidP="00E95330">
      <w:pPr>
        <w:jc w:val="both"/>
      </w:pPr>
    </w:p>
    <w:p w14:paraId="5F44B495" w14:textId="1FC6C21B" w:rsidR="00D57EEA" w:rsidRDefault="00D57EEA" w:rsidP="00D57EEA">
      <w:pPr>
        <w:jc w:val="both"/>
      </w:pPr>
      <w:r>
        <w:t>Esmakordsel registrikande taotlemisel tuleb</w:t>
      </w:r>
      <w:ins w:id="50" w:author="Maarja-Liis Lall - JUSTDIGI" w:date="2026-01-12T12:58:00Z">
        <w:r w:rsidR="39C61533">
          <w:t xml:space="preserve"> </w:t>
        </w:r>
        <w:commentRangeStart w:id="51"/>
        <w:r w:rsidR="39C61533">
          <w:t>kehtiva korra kohaselt</w:t>
        </w:r>
      </w:ins>
      <w:r>
        <w:t xml:space="preserve"> </w:t>
      </w:r>
      <w:commentRangeEnd w:id="51"/>
      <w:r>
        <w:commentReference w:id="51"/>
      </w:r>
      <w:r>
        <w:t>AR-i esitada volitatud labori väljastatud katseprotokoll; alkohoolse joogi müügipakendil kasutatavate etikettide näidised või värvifotod; tolli poolt aktsepteeritud tollideklaratsiooni originaal tootenäidise impordi kohta, kusjuures tollideklaratsioonis peab olema märge, et see tootenäidis tuleb esitada registrikande tegemiseks (imporditud alkohoolse joogi puhul); Eestisse toimetatud EL-i alkoholi puhul ATKEAS-i §-s 45 sätestatud saateleht ning tootja kirjalik nõusolek</w:t>
      </w:r>
      <w:r w:rsidR="00F6531E">
        <w:t>,</w:t>
      </w:r>
      <w:r>
        <w:t xml:space="preserve"> kui täpsustatakse või muul viisil täiendatakse alkohoolse joogi müügipakendi tootjapoolset märgistust (lisamärgistusega tarbijapakendis alkohoolse joogi puhul). Juhul kui alkohoolse joogi müügipakendi märgistusel muudetakse esitatud kohustuslikku teavet (</w:t>
      </w:r>
      <w:r w:rsidR="00F6531E">
        <w:t>välja arvatud</w:t>
      </w:r>
      <w:r>
        <w:t xml:space="preserve"> tootjapoolse partii tähistus või selle asukoha muutmine), on kohustus see alkohoolne jook uuesti esitada AR-i kande tegemiseks. Iga toote registreerimiseks tuleb täita eraldi taotlus ehk puudub võimalus esitada üks taotlus mitme toote kohta korraga. </w:t>
      </w:r>
    </w:p>
    <w:p w14:paraId="1A8C9894" w14:textId="77777777" w:rsidR="00D57EEA" w:rsidRDefault="00D57EEA" w:rsidP="00D57EEA">
      <w:pPr>
        <w:jc w:val="both"/>
      </w:pPr>
    </w:p>
    <w:p w14:paraId="12708BC2" w14:textId="535EC6D7" w:rsidR="00D57EEA" w:rsidRDefault="00257C2B" w:rsidP="00D57EEA">
      <w:pPr>
        <w:jc w:val="both"/>
      </w:pPr>
      <w:r>
        <w:t xml:space="preserve">Uue </w:t>
      </w:r>
      <w:r w:rsidR="00D57EEA">
        <w:t xml:space="preserve">toote </w:t>
      </w:r>
      <w:r>
        <w:t xml:space="preserve">registreerimisel </w:t>
      </w:r>
      <w:proofErr w:type="spellStart"/>
      <w:r>
        <w:t>AR-i</w:t>
      </w:r>
      <w:proofErr w:type="spellEnd"/>
      <w:r>
        <w:t xml:space="preserve"> võtab selle </w:t>
      </w:r>
      <w:r w:rsidR="00D57EEA">
        <w:t xml:space="preserve">kohta kõikide vajalike dokumentide kogumine ja vormistamine ettevõttel aega keskmiselt 30 minutit, registrikande elektroonseks sisestamiseks kulub </w:t>
      </w:r>
      <w:r w:rsidR="00F6531E">
        <w:t xml:space="preserve">lisaks </w:t>
      </w:r>
      <w:r w:rsidR="00D57EEA">
        <w:t>10</w:t>
      </w:r>
      <w:r w:rsidR="001D5E2B">
        <w:t>−</w:t>
      </w:r>
      <w:r w:rsidR="00D57EEA">
        <w:t xml:space="preserve">30 minutit. </w:t>
      </w:r>
      <w:r w:rsidR="001D5E2B">
        <w:t>2024. a</w:t>
      </w:r>
      <w:r w:rsidR="00F6531E">
        <w:t>astal</w:t>
      </w:r>
      <w:r w:rsidR="001D5E2B">
        <w:t xml:space="preserve"> oli </w:t>
      </w:r>
      <w:commentRangeStart w:id="52"/>
      <w:r w:rsidR="001D5E2B">
        <w:t xml:space="preserve">keskmine brutopalk </w:t>
      </w:r>
      <w:commentRangeEnd w:id="52"/>
      <w:r w:rsidR="000E301E">
        <w:rPr>
          <w:rStyle w:val="Kommentaariviide"/>
        </w:rPr>
        <w:commentReference w:id="52"/>
      </w:r>
      <w:r w:rsidR="001D5E2B">
        <w:t xml:space="preserve">joogitootmise tegevusalal Statistikaameti andmetel 2179 eurot ja keskmine töötundide arv </w:t>
      </w:r>
      <w:r w:rsidR="000866DE">
        <w:t xml:space="preserve">kuus </w:t>
      </w:r>
      <w:r w:rsidR="003A731C">
        <w:t>2024. a</w:t>
      </w:r>
      <w:r w:rsidR="00F6531E">
        <w:t>astal</w:t>
      </w:r>
      <w:r w:rsidR="003A731C">
        <w:t xml:space="preserve"> </w:t>
      </w:r>
      <w:r w:rsidR="001D5E2B">
        <w:t>oli</w:t>
      </w:r>
      <w:r w:rsidR="003A731C">
        <w:t xml:space="preserve"> </w:t>
      </w:r>
      <w:r w:rsidR="001D5E2B">
        <w:t>168</w:t>
      </w:r>
      <w:r>
        <w:t>,</w:t>
      </w:r>
      <w:r w:rsidR="001D5E2B">
        <w:t xml:space="preserve">58 tundi. See tähendab, et </w:t>
      </w:r>
      <w:commentRangeStart w:id="53"/>
      <w:r w:rsidR="001D5E2B">
        <w:t xml:space="preserve">ettevõtjal kulub andmete kogumiseks ja esitamiseks keskmiselt </w:t>
      </w:r>
      <w:commentRangeStart w:id="54"/>
      <w:r w:rsidR="001D5E2B">
        <w:t>2</w:t>
      </w:r>
      <w:commentRangeEnd w:id="54"/>
      <w:r w:rsidR="00100D00">
        <w:rPr>
          <w:rStyle w:val="Kommentaariviide"/>
        </w:rPr>
        <w:commentReference w:id="54"/>
      </w:r>
      <w:r w:rsidR="001D5E2B">
        <w:t>−13 eurot</w:t>
      </w:r>
      <w:r w:rsidR="0087556E">
        <w:t xml:space="preserve"> registrikande kohta</w:t>
      </w:r>
      <w:commentRangeEnd w:id="53"/>
      <w:r w:rsidR="00313569">
        <w:rPr>
          <w:rStyle w:val="Kommentaariviide"/>
        </w:rPr>
        <w:commentReference w:id="53"/>
      </w:r>
      <w:r w:rsidR="001D5E2B">
        <w:t xml:space="preserve">. </w:t>
      </w:r>
      <w:r w:rsidR="00D57EEA">
        <w:t>Alkoholi maaletoojatel võib vajalike dokumentide saamine aega võtta kauem</w:t>
      </w:r>
      <w:r>
        <w:t>gi</w:t>
      </w:r>
      <w:r w:rsidR="00D57EEA">
        <w:t xml:space="preserve">, sest dokumendid tuleb pärida koostööpartnerilt. </w:t>
      </w:r>
      <w:r w:rsidR="00D57EEA" w:rsidRPr="00D51900">
        <w:t>Kuigi registreerimiskinnituse ootamise aeg ettevõtjale võib kiirematel juhtudel olla tundides, sätestab AS</w:t>
      </w:r>
      <w:r w:rsidR="00F6531E">
        <w:t>-i</w:t>
      </w:r>
      <w:r w:rsidR="00D57EEA" w:rsidRPr="00D51900">
        <w:t xml:space="preserve"> § 11 lõige 1, et registri volitatud töötleja otsustab alkoholi registrisse kandmise </w:t>
      </w:r>
      <w:r w:rsidR="00F6531E">
        <w:t>kümne</w:t>
      </w:r>
      <w:r w:rsidR="00F6531E" w:rsidRPr="00D51900">
        <w:t xml:space="preserve"> </w:t>
      </w:r>
      <w:r w:rsidR="00D57EEA" w:rsidRPr="00D51900">
        <w:t xml:space="preserve">tööpäeva </w:t>
      </w:r>
      <w:r w:rsidR="00D57EEA">
        <w:t xml:space="preserve">jooksul </w:t>
      </w:r>
      <w:r w:rsidR="00D57EEA" w:rsidRPr="00D51900">
        <w:t>sellekohase taotluse ja kohustuslikule esitamisele kuuluva materjali laekumise päevast arvates.</w:t>
      </w:r>
      <w:r w:rsidR="00D57EEA">
        <w:t xml:space="preserve"> Ettevõtjale tekib veel täiendav ajakulu</w:t>
      </w:r>
      <w:r w:rsidR="003B1CFF">
        <w:t xml:space="preserve"> hinnanguliselt 10-60 minutit</w:t>
      </w:r>
      <w:r w:rsidR="00D57EEA">
        <w:t>, kui registritaotlus</w:t>
      </w:r>
      <w:r w:rsidR="00EA5256">
        <w:t>el</w:t>
      </w:r>
      <w:r w:rsidR="00D57EEA">
        <w:t xml:space="preserve"> tuleb andme</w:t>
      </w:r>
      <w:r w:rsidR="00EA5256">
        <w:t>id</w:t>
      </w:r>
      <w:r w:rsidR="00D57EEA">
        <w:t xml:space="preserve"> </w:t>
      </w:r>
      <w:r w:rsidR="00F6531E">
        <w:t xml:space="preserve">täpsustada </w:t>
      </w:r>
      <w:r w:rsidR="00EA5256">
        <w:t>või</w:t>
      </w:r>
      <w:r w:rsidR="00D57EEA">
        <w:t xml:space="preserve"> </w:t>
      </w:r>
      <w:r w:rsidR="00F22E5C">
        <w:t>tuleb esitada lisa</w:t>
      </w:r>
      <w:r w:rsidR="00D57EEA">
        <w:t>dokument</w:t>
      </w:r>
      <w:r w:rsidR="00EA5256">
        <w:t>e</w:t>
      </w:r>
      <w:r w:rsidR="00135BF4">
        <w:t xml:space="preserve"> (hinnanguliselt 75% </w:t>
      </w:r>
      <w:r w:rsidR="007C51E1">
        <w:t>juhtudel</w:t>
      </w:r>
      <w:r w:rsidR="00135BF4">
        <w:t>)</w:t>
      </w:r>
      <w:r w:rsidR="00D57EEA">
        <w:t>.</w:t>
      </w:r>
    </w:p>
    <w:p w14:paraId="600F9435" w14:textId="77777777" w:rsidR="003A731C" w:rsidRDefault="003A731C" w:rsidP="00D57EEA">
      <w:pPr>
        <w:jc w:val="both"/>
      </w:pPr>
    </w:p>
    <w:p w14:paraId="0226CBCE" w14:textId="416C2650" w:rsidR="003A731C" w:rsidRDefault="006B1892" w:rsidP="00D57EEA">
      <w:pPr>
        <w:jc w:val="both"/>
      </w:pPr>
      <w:r w:rsidRPr="00750FD9">
        <w:t>Ühe registrikande kehtivus</w:t>
      </w:r>
      <w:r>
        <w:t xml:space="preserve"> on viis aastat, </w:t>
      </w:r>
      <w:r w:rsidR="00F22E5C">
        <w:t xml:space="preserve">seejärel </w:t>
      </w:r>
      <w:r>
        <w:t xml:space="preserve">peab ettevõtja seda pikendama. Pikendamist saab ettevõtja teha otse </w:t>
      </w:r>
      <w:proofErr w:type="spellStart"/>
      <w:r>
        <w:t>AR-i</w:t>
      </w:r>
      <w:proofErr w:type="spellEnd"/>
      <w:r>
        <w:t xml:space="preserve"> kaudu ning kui kõik andmed jäävad olemasoleval registrikandel samaks, siis kulub sellele tegevusele kuni 5 minutit registrikande kohta</w:t>
      </w:r>
      <w:r w:rsidR="00E42005">
        <w:t xml:space="preserve"> ehk ettevõtjal kulub maksimaalselt 1 euro</w:t>
      </w:r>
      <w:r>
        <w:t xml:space="preserve">. Kui aeguval registrikandel on vaja teha muudatusi, siis </w:t>
      </w:r>
      <w:r w:rsidR="00F00A8E">
        <w:t>käsitletakse toodet uuena ning ettevõtja peab taotlema sellele uut registrikannet.</w:t>
      </w:r>
    </w:p>
    <w:p w14:paraId="546529E1" w14:textId="77777777" w:rsidR="003A731C" w:rsidRDefault="003A731C" w:rsidP="00D57EEA">
      <w:pPr>
        <w:jc w:val="both"/>
      </w:pPr>
    </w:p>
    <w:p w14:paraId="1F6A7179" w14:textId="218DBB2E" w:rsidR="006B17BA" w:rsidRDefault="006B17BA" w:rsidP="00D57EEA">
      <w:pPr>
        <w:jc w:val="both"/>
      </w:pPr>
      <w:commentRangeStart w:id="55"/>
      <w:r>
        <w:t>Seega uue registrikande kulud ettevõt</w:t>
      </w:r>
      <w:r w:rsidR="008D31E7">
        <w:t>ja</w:t>
      </w:r>
      <w:r>
        <w:t xml:space="preserve">le </w:t>
      </w:r>
      <w:commentRangeStart w:id="56"/>
      <w:r>
        <w:t>võivad</w:t>
      </w:r>
      <w:commentRangeEnd w:id="56"/>
      <w:r w:rsidR="00E91AB1">
        <w:rPr>
          <w:rStyle w:val="Kommentaariviide"/>
        </w:rPr>
        <w:commentReference w:id="56"/>
      </w:r>
      <w:r>
        <w:t xml:space="preserve"> arvestuslikult jääda vahemikku 3236–15 192 eurot ning ühe registrikande pikendamise kulu oli </w:t>
      </w:r>
      <w:r w:rsidR="00D54E48">
        <w:t>135</w:t>
      </w:r>
      <w:r>
        <w:t xml:space="preserve"> eurot. </w:t>
      </w:r>
      <w:commentRangeEnd w:id="55"/>
      <w:r w:rsidR="00572A9C">
        <w:rPr>
          <w:rStyle w:val="Kommentaariviide"/>
        </w:rPr>
        <w:commentReference w:id="55"/>
      </w:r>
    </w:p>
    <w:p w14:paraId="3E5F2EEC" w14:textId="77777777" w:rsidR="006B17BA" w:rsidRDefault="006B17BA" w:rsidP="00D57EEA">
      <w:pPr>
        <w:jc w:val="both"/>
      </w:pPr>
    </w:p>
    <w:p w14:paraId="2B9B0EA0" w14:textId="5B9C9C2E" w:rsidR="00320B68" w:rsidRDefault="00320B68" w:rsidP="00320B68">
      <w:pPr>
        <w:jc w:val="both"/>
      </w:pPr>
      <w:r>
        <w:t xml:space="preserve">AS-i </w:t>
      </w:r>
      <w:r w:rsidRPr="002361A1">
        <w:t>§</w:t>
      </w:r>
      <w:r>
        <w:t xml:space="preserve"> 10</w:t>
      </w:r>
      <w:r w:rsidR="00F22E5C">
        <w:t xml:space="preserve"> kohaselt</w:t>
      </w:r>
      <w:r>
        <w:t xml:space="preserve"> tuleb t</w:t>
      </w:r>
      <w:r w:rsidRPr="00470CBC">
        <w:t xml:space="preserve">arbijapakendis alkohoolse joogi </w:t>
      </w:r>
      <w:r>
        <w:t>või t</w:t>
      </w:r>
      <w:r w:rsidRPr="00470CBC">
        <w:t>arbijapakendisse pakendamata alkoholi</w:t>
      </w:r>
      <w:r>
        <w:t xml:space="preserve"> </w:t>
      </w:r>
      <w:r w:rsidR="00F22E5C">
        <w:t xml:space="preserve">andmete </w:t>
      </w:r>
      <w:r w:rsidRPr="00470CBC">
        <w:t xml:space="preserve">kandmiseks </w:t>
      </w:r>
      <w:proofErr w:type="spellStart"/>
      <w:r>
        <w:t>AR-i</w:t>
      </w:r>
      <w:proofErr w:type="spellEnd"/>
      <w:r>
        <w:t xml:space="preserve"> </w:t>
      </w:r>
      <w:r w:rsidRPr="00470CBC">
        <w:t xml:space="preserve">koos </w:t>
      </w:r>
      <w:r w:rsidR="00F22E5C">
        <w:t>asjakohase</w:t>
      </w:r>
      <w:r w:rsidR="00F22E5C" w:rsidRPr="00470CBC">
        <w:t xml:space="preserve"> </w:t>
      </w:r>
      <w:r w:rsidRPr="00470CBC">
        <w:t>taotlusega esita</w:t>
      </w:r>
      <w:r>
        <w:t>da</w:t>
      </w:r>
      <w:r w:rsidRPr="00470CBC">
        <w:t xml:space="preserve"> </w:t>
      </w:r>
      <w:r>
        <w:t>PTA-</w:t>
      </w:r>
      <w:proofErr w:type="spellStart"/>
      <w:r>
        <w:t>le</w:t>
      </w:r>
      <w:proofErr w:type="spellEnd"/>
      <w:r>
        <w:t xml:space="preserve"> (</w:t>
      </w:r>
      <w:proofErr w:type="spellStart"/>
      <w:r>
        <w:t>AR-i</w:t>
      </w:r>
      <w:proofErr w:type="spellEnd"/>
      <w:r w:rsidRPr="00470CBC">
        <w:t xml:space="preserve"> volitatud </w:t>
      </w:r>
      <w:r w:rsidRPr="00470CBC">
        <w:lastRenderedPageBreak/>
        <w:t>töötleja</w:t>
      </w:r>
      <w:r>
        <w:t xml:space="preserve">) </w:t>
      </w:r>
      <w:r w:rsidRPr="00470CBC">
        <w:t>volitatud labori väljastatud katseprotokoll</w:t>
      </w:r>
      <w:r>
        <w:t xml:space="preserve">. Kehtiva õiguse kohaselt olid sellisteks laboriteks </w:t>
      </w:r>
      <w:r w:rsidRPr="00DF714C">
        <w:t>valdkonna eest vastutava ministri käskkirjag</w:t>
      </w:r>
      <w:r>
        <w:t xml:space="preserve">a volitatud laborid, EL-i teises liikmesriigis volitatud laborid ning </w:t>
      </w:r>
      <w:r w:rsidRPr="00DF714C">
        <w:t>EL</w:t>
      </w:r>
      <w:r w:rsidR="00F22E5C">
        <w:t>-i</w:t>
      </w:r>
      <w:r w:rsidRPr="00DF714C">
        <w:t xml:space="preserve"> välises riigis </w:t>
      </w:r>
      <w:r>
        <w:t>volitatud</w:t>
      </w:r>
      <w:r w:rsidRPr="00DF714C">
        <w:t xml:space="preserve"> labori</w:t>
      </w:r>
      <w:r>
        <w:t>d, kes väljastasid asjakohaseid kat</w:t>
      </w:r>
      <w:r w:rsidR="008D31E7">
        <w:t>s</w:t>
      </w:r>
      <w:r>
        <w:t xml:space="preserve">eprotokolle, mis esitati koos muude andmetega </w:t>
      </w:r>
      <w:proofErr w:type="spellStart"/>
      <w:r>
        <w:t>AR-i</w:t>
      </w:r>
      <w:proofErr w:type="spellEnd"/>
      <w:r>
        <w:t xml:space="preserve"> kande tegemiseks. </w:t>
      </w:r>
      <w:proofErr w:type="spellStart"/>
      <w:r>
        <w:t>AR-i</w:t>
      </w:r>
      <w:proofErr w:type="spellEnd"/>
      <w:r>
        <w:t xml:space="preserve"> kaotamine mõjutab Eestis volitatud laboreid vähesel määral, arvestades, et alkoholi tootjatel on jätkuvalt vajalik enesekontrolli raames </w:t>
      </w:r>
      <w:r w:rsidR="00F22E5C">
        <w:t xml:space="preserve">teha </w:t>
      </w:r>
      <w:r>
        <w:t xml:space="preserve">alkoholist analüüse, kuid ka järelevalveasutused vajavad teenusepakkujaid järelevalve käigus võetud proovide analüüsimiseks. Võimalike uute teenusepakkujate turule tulemisel võib muutuda seniste volitatud laborite klientuur. </w:t>
      </w:r>
    </w:p>
    <w:p w14:paraId="44DCDE75" w14:textId="77777777" w:rsidR="00320B68" w:rsidRDefault="00320B68" w:rsidP="00320B68">
      <w:pPr>
        <w:jc w:val="both"/>
      </w:pPr>
    </w:p>
    <w:p w14:paraId="2DC67477" w14:textId="27D4D3E3" w:rsidR="00E94671" w:rsidRDefault="00320B68" w:rsidP="00E95330">
      <w:pPr>
        <w:jc w:val="both"/>
      </w:pPr>
      <w:proofErr w:type="spellStart"/>
      <w:r>
        <w:t>AR-i</w:t>
      </w:r>
      <w:proofErr w:type="spellEnd"/>
      <w:r>
        <w:t xml:space="preserve"> kaotamisel </w:t>
      </w:r>
      <w:r w:rsidR="002D150F">
        <w:t xml:space="preserve">tuleb arvestada, et </w:t>
      </w:r>
      <w:r w:rsidR="00F36BD4">
        <w:t xml:space="preserve">alkoholi tootja peab </w:t>
      </w:r>
      <w:r w:rsidR="002D150F">
        <w:t xml:space="preserve">vaatamata </w:t>
      </w:r>
      <w:proofErr w:type="spellStart"/>
      <w:r w:rsidR="002D150F">
        <w:t>AR-i</w:t>
      </w:r>
      <w:proofErr w:type="spellEnd"/>
      <w:r w:rsidR="002D150F">
        <w:t xml:space="preserve"> olemasolule või selle puudumisele </w:t>
      </w:r>
      <w:r w:rsidR="00F36BD4">
        <w:t xml:space="preserve">tagama </w:t>
      </w:r>
      <w:r w:rsidR="002D150F">
        <w:t>oma</w:t>
      </w:r>
      <w:r w:rsidR="00F36BD4">
        <w:t xml:space="preserve"> toodete ohutuse </w:t>
      </w:r>
      <w:r w:rsidR="002D150F">
        <w:t xml:space="preserve">ning vastavalt oma enesekontrolliplaanile </w:t>
      </w:r>
      <w:r w:rsidR="00F22E5C">
        <w:t xml:space="preserve">tegema </w:t>
      </w:r>
      <w:r w:rsidR="002D150F">
        <w:t>laborianalüüse toodete nõuetekohasuse tagamiseks. Iga alkoholi tootja määrab oma enesekontrolliplaanis kindlaks</w:t>
      </w:r>
      <w:r w:rsidR="00F22E5C">
        <w:t>,</w:t>
      </w:r>
      <w:r w:rsidR="002D150F">
        <w:t xml:space="preserve"> m</w:t>
      </w:r>
      <w:r w:rsidR="00F36BD4">
        <w:t>illiseid analüüse</w:t>
      </w:r>
      <w:r w:rsidR="002D150F">
        <w:t>,</w:t>
      </w:r>
      <w:r w:rsidR="00F36BD4">
        <w:t xml:space="preserve"> millises mahus </w:t>
      </w:r>
      <w:r w:rsidR="002D150F">
        <w:t xml:space="preserve">ning millise </w:t>
      </w:r>
      <w:r w:rsidR="00F36BD4">
        <w:t>sageduse</w:t>
      </w:r>
      <w:r w:rsidR="00F22E5C">
        <w:t>ga</w:t>
      </w:r>
      <w:r w:rsidR="00F36BD4">
        <w:t xml:space="preserve"> on </w:t>
      </w:r>
      <w:r w:rsidR="002D150F">
        <w:t xml:space="preserve">vaja </w:t>
      </w:r>
      <w:r w:rsidR="00F22E5C">
        <w:t xml:space="preserve">teha, </w:t>
      </w:r>
      <w:r w:rsidR="002D150F">
        <w:t xml:space="preserve">ning </w:t>
      </w:r>
      <w:r w:rsidR="005C5EAB">
        <w:t xml:space="preserve">tootja saab ise valida, millise teenusepakkuja juures ta laseb analüüse </w:t>
      </w:r>
      <w:r w:rsidR="00F22E5C">
        <w:t>teha</w:t>
      </w:r>
      <w:r w:rsidR="00F36BD4">
        <w:t>.</w:t>
      </w:r>
      <w:r w:rsidR="005F1408">
        <w:t xml:space="preserve"> </w:t>
      </w:r>
      <w:r w:rsidR="00A05C93">
        <w:t>L</w:t>
      </w:r>
      <w:r w:rsidR="00A05C93" w:rsidRPr="00A05C93">
        <w:t xml:space="preserve">isaks annab </w:t>
      </w:r>
      <w:proofErr w:type="spellStart"/>
      <w:r w:rsidR="00A05C93">
        <w:t>AR-i</w:t>
      </w:r>
      <w:proofErr w:type="spellEnd"/>
      <w:r w:rsidR="00A05C93">
        <w:t xml:space="preserve"> kaotamine</w:t>
      </w:r>
      <w:r w:rsidR="00A05C93" w:rsidRPr="00A05C93">
        <w:t xml:space="preserve"> võimaluse uusi tooteid kiiremini ning väiksemate kuludega turule viia</w:t>
      </w:r>
      <w:r w:rsidR="002D150F">
        <w:t xml:space="preserve">, kuna puudub vajadus </w:t>
      </w:r>
      <w:r w:rsidR="005F1408">
        <w:t xml:space="preserve">tooteid </w:t>
      </w:r>
      <w:r w:rsidR="00F22E5C">
        <w:t xml:space="preserve">registrisse </w:t>
      </w:r>
      <w:r w:rsidR="005F1408">
        <w:t xml:space="preserve">kanda ning ära </w:t>
      </w:r>
      <w:r w:rsidR="00F22E5C">
        <w:t xml:space="preserve">jäävad </w:t>
      </w:r>
      <w:r w:rsidR="005F1408">
        <w:t>ka sellega seotud kulutused</w:t>
      </w:r>
      <w:r w:rsidR="006C230E">
        <w:t>.</w:t>
      </w:r>
    </w:p>
    <w:p w14:paraId="60E7C68D" w14:textId="77777777" w:rsidR="00E27964" w:rsidRDefault="00E27964" w:rsidP="00E95330">
      <w:pPr>
        <w:jc w:val="both"/>
      </w:pPr>
    </w:p>
    <w:p w14:paraId="2BAED4F1" w14:textId="4A839A76" w:rsidR="00E567BE" w:rsidRDefault="00E567BE" w:rsidP="00E567BE">
      <w:pPr>
        <w:jc w:val="both"/>
      </w:pPr>
      <w:r w:rsidRPr="00E94671">
        <w:rPr>
          <w:u w:val="single"/>
        </w:rPr>
        <w:t>Ebasoovitavate mõjude kaasnemise risk</w:t>
      </w:r>
      <w:r>
        <w:t>:</w:t>
      </w:r>
      <w:r w:rsidR="001427C2">
        <w:t xml:space="preserve"> ettevõtjatel</w:t>
      </w:r>
      <w:r w:rsidR="00F22E5C">
        <w:t>e</w:t>
      </w:r>
      <w:r w:rsidR="001427C2">
        <w:t xml:space="preserve"> võib </w:t>
      </w:r>
      <w:r w:rsidR="00F22E5C">
        <w:t xml:space="preserve">kaasneda </w:t>
      </w:r>
      <w:r w:rsidR="001427C2">
        <w:t>risk, et nad</w:t>
      </w:r>
      <w:r w:rsidR="001427C2" w:rsidRPr="001427C2">
        <w:t xml:space="preserve"> saa</w:t>
      </w:r>
      <w:r w:rsidR="001427C2">
        <w:t>vad</w:t>
      </w:r>
      <w:r w:rsidR="001427C2" w:rsidRPr="001427C2">
        <w:t xml:space="preserve"> toodete puudustest märgist</w:t>
      </w:r>
      <w:r w:rsidR="00D06671">
        <w:t>usel</w:t>
      </w:r>
      <w:r w:rsidR="001427C2" w:rsidRPr="001427C2">
        <w:t xml:space="preserve"> teada alles siis, kui toode on juba turul</w:t>
      </w:r>
      <w:r w:rsidR="00F22E5C">
        <w:t>,</w:t>
      </w:r>
      <w:r w:rsidR="001427C2" w:rsidRPr="001427C2">
        <w:t xml:space="preserve"> ning </w:t>
      </w:r>
      <w:r w:rsidR="00F22E5C">
        <w:t xml:space="preserve">seega </w:t>
      </w:r>
      <w:r w:rsidR="001427C2" w:rsidRPr="001427C2">
        <w:t xml:space="preserve">võib </w:t>
      </w:r>
      <w:r w:rsidR="00F22E5C">
        <w:t>tekkida</w:t>
      </w:r>
      <w:r w:rsidR="00F22E5C" w:rsidRPr="001427C2">
        <w:t xml:space="preserve"> </w:t>
      </w:r>
      <w:r w:rsidR="001427C2" w:rsidRPr="001427C2">
        <w:t>vajadus too</w:t>
      </w:r>
      <w:r w:rsidR="00F22E5C">
        <w:t>ted</w:t>
      </w:r>
      <w:r w:rsidR="001427C2" w:rsidRPr="001427C2">
        <w:t xml:space="preserve"> turult tagasi</w:t>
      </w:r>
      <w:r w:rsidR="00F22E5C">
        <w:t xml:space="preserve"> </w:t>
      </w:r>
      <w:r w:rsidR="001427C2" w:rsidRPr="001427C2">
        <w:t>kutsu</w:t>
      </w:r>
      <w:r w:rsidR="00F22E5C">
        <w:t>da</w:t>
      </w:r>
      <w:r w:rsidR="00F576D7">
        <w:t>.</w:t>
      </w:r>
      <w:r w:rsidR="00D06671">
        <w:t xml:space="preserve"> </w:t>
      </w:r>
      <w:r w:rsidR="00F576D7">
        <w:t>S</w:t>
      </w:r>
      <w:r w:rsidR="00D06671">
        <w:t>amas ei kontrollita ka praegu kõik</w:t>
      </w:r>
      <w:r w:rsidR="008D31E7">
        <w:t>ide</w:t>
      </w:r>
      <w:r w:rsidR="00D06671">
        <w:t xml:space="preserve"> registreeritavate </w:t>
      </w:r>
      <w:r w:rsidR="00EA3D85" w:rsidDel="009050B7">
        <w:t xml:space="preserve">toodete </w:t>
      </w:r>
      <w:r w:rsidR="00D06671">
        <w:t>märgistuse õigsust</w:t>
      </w:r>
      <w:r w:rsidR="00F576D7">
        <w:t xml:space="preserve"> või on järelevalve käigus avastatud tooteid, mille märgistus ei </w:t>
      </w:r>
      <w:r w:rsidR="00F22E5C">
        <w:t>vasta</w:t>
      </w:r>
      <w:r w:rsidR="00F576D7">
        <w:t xml:space="preserve"> </w:t>
      </w:r>
      <w:proofErr w:type="spellStart"/>
      <w:r w:rsidR="00F576D7">
        <w:t>AR-i</w:t>
      </w:r>
      <w:proofErr w:type="spellEnd"/>
      <w:r w:rsidR="00F576D7">
        <w:t xml:space="preserve"> kantud nõuetekohase</w:t>
      </w:r>
      <w:r w:rsidR="00F22E5C">
        <w:t>le</w:t>
      </w:r>
      <w:r w:rsidR="00F576D7">
        <w:t xml:space="preserve"> tootenäidise</w:t>
      </w:r>
      <w:r w:rsidR="00F22E5C">
        <w:t>le</w:t>
      </w:r>
      <w:r w:rsidR="001427C2" w:rsidRPr="001427C2">
        <w:t>.</w:t>
      </w:r>
      <w:r w:rsidR="00EA3D85">
        <w:t xml:space="preserve"> </w:t>
      </w:r>
      <w:r w:rsidR="00D06671">
        <w:t xml:space="preserve">Arvestades, et käitleja vastutus on tagada oma toote nõuetekohasus, siis </w:t>
      </w:r>
      <w:r w:rsidR="00F22E5C">
        <w:t xml:space="preserve">on </w:t>
      </w:r>
      <w:r w:rsidR="00D06671">
        <w:t>ebasoovit</w:t>
      </w:r>
      <w:r w:rsidR="00E473D4">
        <w:t>ava</w:t>
      </w:r>
      <w:r w:rsidR="00D06671">
        <w:t>te mõjude risk väike.</w:t>
      </w:r>
    </w:p>
    <w:p w14:paraId="78C07450" w14:textId="321988C6" w:rsidR="0087556E" w:rsidRDefault="00E567BE" w:rsidP="00E567BE">
      <w:pPr>
        <w:jc w:val="both"/>
      </w:pPr>
      <w:r w:rsidRPr="00E94671">
        <w:rPr>
          <w:u w:val="single"/>
        </w:rPr>
        <w:t>Mõju olulisus</w:t>
      </w:r>
      <w:r>
        <w:t>:</w:t>
      </w:r>
      <w:r w:rsidR="00E95330">
        <w:t xml:space="preserve"> mõju olulisus on </w:t>
      </w:r>
      <w:r w:rsidR="00E94671">
        <w:t>keskmine</w:t>
      </w:r>
      <w:r w:rsidR="00F22E5C">
        <w:t>.</w:t>
      </w:r>
      <w:r w:rsidR="009050B7">
        <w:t xml:space="preserve"> </w:t>
      </w:r>
    </w:p>
    <w:p w14:paraId="45E4160F" w14:textId="77777777" w:rsidR="0087556E" w:rsidRPr="00E567BE" w:rsidRDefault="0087556E" w:rsidP="00E567BE">
      <w:pPr>
        <w:jc w:val="both"/>
      </w:pPr>
    </w:p>
    <w:p w14:paraId="7B6B2D0A" w14:textId="51351E46" w:rsidR="005611D5" w:rsidRPr="00032226" w:rsidRDefault="005611D5" w:rsidP="005611D5">
      <w:pPr>
        <w:jc w:val="both"/>
      </w:pPr>
      <w:r>
        <w:rPr>
          <w:b/>
          <w:bCs/>
        </w:rPr>
        <w:t>6</w:t>
      </w:r>
      <w:r w:rsidR="00C977C0">
        <w:rPr>
          <w:b/>
          <w:bCs/>
        </w:rPr>
        <w:t>.</w:t>
      </w:r>
      <w:r w:rsidR="00DF2C5C">
        <w:rPr>
          <w:b/>
          <w:bCs/>
        </w:rPr>
        <w:t>2</w:t>
      </w:r>
      <w:r>
        <w:rPr>
          <w:b/>
          <w:bCs/>
        </w:rPr>
        <w:t xml:space="preserve"> Kavandatav muudatus:</w:t>
      </w:r>
      <w:r>
        <w:t xml:space="preserve"> volitatud labor (</w:t>
      </w:r>
      <w:r w:rsidRPr="002C2DC5">
        <w:t xml:space="preserve">eelnõu </w:t>
      </w:r>
      <w:r w:rsidRPr="002C2DC5">
        <w:rPr>
          <w:bCs/>
        </w:rPr>
        <w:t>§ 1</w:t>
      </w:r>
      <w:r w:rsidRPr="002C2DC5">
        <w:t xml:space="preserve"> punkt</w:t>
      </w:r>
      <w:r w:rsidR="0087556E" w:rsidRPr="002C2DC5">
        <w:t xml:space="preserve">id 1 ja </w:t>
      </w:r>
      <w:r w:rsidR="008C5F59" w:rsidRPr="002C2DC5">
        <w:t>9</w:t>
      </w:r>
      <w:r w:rsidRPr="00551182">
        <w:t>)</w:t>
      </w:r>
    </w:p>
    <w:p w14:paraId="455743C2" w14:textId="77777777" w:rsidR="0004231B" w:rsidRDefault="0004231B" w:rsidP="00B66736">
      <w:pPr>
        <w:jc w:val="both"/>
        <w:rPr>
          <w:rFonts w:eastAsia="SimSun"/>
          <w:kern w:val="1"/>
          <w:lang w:eastAsia="zh-CN" w:bidi="hi-IN"/>
        </w:rPr>
      </w:pPr>
    </w:p>
    <w:p w14:paraId="7B5BFDFB" w14:textId="3885D227" w:rsidR="0087556E" w:rsidRDefault="0087556E" w:rsidP="00B66736">
      <w:pPr>
        <w:jc w:val="both"/>
        <w:rPr>
          <w:rFonts w:eastAsia="SimSun"/>
          <w:kern w:val="1"/>
          <w:lang w:eastAsia="zh-CN" w:bidi="hi-IN"/>
        </w:rPr>
      </w:pPr>
      <w:r w:rsidRPr="0087556E">
        <w:rPr>
          <w:rFonts w:eastAsia="SimSun"/>
          <w:kern w:val="1"/>
          <w:lang w:eastAsia="zh-CN" w:bidi="hi-IN"/>
        </w:rPr>
        <w:t>Kehtiva AS-i kohaselt on volitatud labor</w:t>
      </w:r>
      <w:r w:rsidR="000866DE">
        <w:rPr>
          <w:rFonts w:eastAsia="SimSun"/>
          <w:kern w:val="1"/>
          <w:lang w:eastAsia="zh-CN" w:bidi="hi-IN"/>
        </w:rPr>
        <w:t>i</w:t>
      </w:r>
      <w:r w:rsidRPr="0087556E">
        <w:rPr>
          <w:rFonts w:eastAsia="SimSun"/>
          <w:kern w:val="1"/>
          <w:lang w:eastAsia="zh-CN" w:bidi="hi-IN"/>
        </w:rPr>
        <w:t xml:space="preserve"> korral tegu alkoholianalüüside tegemiseks akrediteeritud laboriga, </w:t>
      </w:r>
      <w:r w:rsidR="00F22E5C">
        <w:rPr>
          <w:rFonts w:eastAsia="SimSun"/>
          <w:kern w:val="1"/>
          <w:lang w:eastAsia="zh-CN" w:bidi="hi-IN"/>
        </w:rPr>
        <w:t>kellele</w:t>
      </w:r>
      <w:r w:rsidRPr="0087556E">
        <w:rPr>
          <w:rFonts w:eastAsia="SimSun"/>
          <w:kern w:val="1"/>
          <w:lang w:eastAsia="zh-CN" w:bidi="hi-IN"/>
        </w:rPr>
        <w:t xml:space="preserve"> on </w:t>
      </w:r>
      <w:r w:rsidR="00F22E5C">
        <w:rPr>
          <w:rFonts w:eastAsia="SimSun"/>
          <w:kern w:val="1"/>
          <w:lang w:eastAsia="zh-CN" w:bidi="hi-IN"/>
        </w:rPr>
        <w:t>antud</w:t>
      </w:r>
      <w:r w:rsidR="00F22E5C" w:rsidRPr="0087556E">
        <w:rPr>
          <w:rFonts w:eastAsia="SimSun"/>
          <w:kern w:val="1"/>
          <w:lang w:eastAsia="zh-CN" w:bidi="hi-IN"/>
        </w:rPr>
        <w:t xml:space="preserve"> </w:t>
      </w:r>
      <w:r w:rsidRPr="0087556E">
        <w:rPr>
          <w:rFonts w:eastAsia="SimSun"/>
          <w:kern w:val="1"/>
          <w:lang w:eastAsia="zh-CN" w:bidi="hi-IN"/>
        </w:rPr>
        <w:t>õigus tegutseda volitatud laborina</w:t>
      </w:r>
      <w:r w:rsidR="00621D6A">
        <w:rPr>
          <w:rFonts w:eastAsia="SimSun"/>
          <w:kern w:val="1"/>
          <w:lang w:eastAsia="zh-CN" w:bidi="hi-IN"/>
        </w:rPr>
        <w:t xml:space="preserve"> </w:t>
      </w:r>
      <w:r w:rsidR="00621D6A" w:rsidRPr="00621D6A">
        <w:rPr>
          <w:rFonts w:eastAsia="SimSun"/>
          <w:kern w:val="1"/>
          <w:lang w:eastAsia="zh-CN" w:bidi="hi-IN"/>
        </w:rPr>
        <w:t>valdkonna eest vastutava ministri käskkirjaga</w:t>
      </w:r>
      <w:r w:rsidRPr="0087556E">
        <w:rPr>
          <w:rFonts w:eastAsia="SimSun"/>
          <w:kern w:val="1"/>
          <w:lang w:eastAsia="zh-CN" w:bidi="hi-IN"/>
        </w:rPr>
        <w:t xml:space="preserve">. Volitatud laborina käsitatakse ka EL-i teises liikmesriigis asuvat laborit, </w:t>
      </w:r>
      <w:r w:rsidR="00F22E5C">
        <w:rPr>
          <w:rFonts w:eastAsia="SimSun"/>
          <w:kern w:val="1"/>
          <w:lang w:eastAsia="zh-CN" w:bidi="hi-IN"/>
        </w:rPr>
        <w:t>kellele</w:t>
      </w:r>
      <w:r w:rsidR="00F22E5C" w:rsidRPr="0087556E">
        <w:rPr>
          <w:rFonts w:eastAsia="SimSun"/>
          <w:kern w:val="1"/>
          <w:lang w:eastAsia="zh-CN" w:bidi="hi-IN"/>
        </w:rPr>
        <w:t xml:space="preserve"> </w:t>
      </w:r>
      <w:r w:rsidRPr="0087556E">
        <w:rPr>
          <w:rFonts w:eastAsia="SimSun"/>
          <w:kern w:val="1"/>
          <w:lang w:eastAsia="zh-CN" w:bidi="hi-IN"/>
        </w:rPr>
        <w:t>on andnud õiguse teha alkoholianalüüse teine liikmesriik, ja EL</w:t>
      </w:r>
      <w:r w:rsidR="00F22E5C">
        <w:rPr>
          <w:rFonts w:eastAsia="SimSun"/>
          <w:kern w:val="1"/>
          <w:lang w:eastAsia="zh-CN" w:bidi="hi-IN"/>
        </w:rPr>
        <w:t>-i</w:t>
      </w:r>
      <w:r w:rsidRPr="0087556E">
        <w:rPr>
          <w:rFonts w:eastAsia="SimSun"/>
          <w:kern w:val="1"/>
          <w:lang w:eastAsia="zh-CN" w:bidi="hi-IN"/>
        </w:rPr>
        <w:t xml:space="preserve"> välises riigis asuvat laborit, </w:t>
      </w:r>
      <w:r w:rsidR="00F22E5C">
        <w:rPr>
          <w:rFonts w:eastAsia="SimSun"/>
          <w:kern w:val="1"/>
          <w:lang w:eastAsia="zh-CN" w:bidi="hi-IN"/>
        </w:rPr>
        <w:t>kelle</w:t>
      </w:r>
      <w:r w:rsidR="00F22E5C" w:rsidRPr="0087556E">
        <w:rPr>
          <w:rFonts w:eastAsia="SimSun"/>
          <w:kern w:val="1"/>
          <w:lang w:eastAsia="zh-CN" w:bidi="hi-IN"/>
        </w:rPr>
        <w:t xml:space="preserve"> </w:t>
      </w:r>
      <w:r w:rsidRPr="0087556E">
        <w:rPr>
          <w:rFonts w:eastAsia="SimSun"/>
          <w:kern w:val="1"/>
          <w:lang w:eastAsia="zh-CN" w:bidi="hi-IN"/>
        </w:rPr>
        <w:t xml:space="preserve">õigusest teha alkoholianalüüse on teatanud Euroopa Komisjon. AS-i § 10 </w:t>
      </w:r>
      <w:r w:rsidR="00F22E5C">
        <w:rPr>
          <w:rFonts w:eastAsia="SimSun"/>
          <w:kern w:val="1"/>
          <w:lang w:eastAsia="zh-CN" w:bidi="hi-IN"/>
        </w:rPr>
        <w:t xml:space="preserve">kohaselt </w:t>
      </w:r>
      <w:r w:rsidRPr="0087556E">
        <w:rPr>
          <w:rFonts w:eastAsia="SimSun"/>
          <w:kern w:val="1"/>
          <w:lang w:eastAsia="zh-CN" w:bidi="hi-IN"/>
        </w:rPr>
        <w:t xml:space="preserve">tuleb tarbijapakendis alkohoolse joogi või tarbijapakendisse pakendamata alkoholi kandmiseks </w:t>
      </w:r>
      <w:proofErr w:type="spellStart"/>
      <w:r w:rsidRPr="0087556E">
        <w:rPr>
          <w:rFonts w:eastAsia="SimSun"/>
          <w:kern w:val="1"/>
          <w:lang w:eastAsia="zh-CN" w:bidi="hi-IN"/>
        </w:rPr>
        <w:t>AR-i</w:t>
      </w:r>
      <w:proofErr w:type="spellEnd"/>
      <w:r w:rsidRPr="0087556E">
        <w:rPr>
          <w:rFonts w:eastAsia="SimSun"/>
          <w:kern w:val="1"/>
          <w:lang w:eastAsia="zh-CN" w:bidi="hi-IN"/>
        </w:rPr>
        <w:t xml:space="preserve"> koos </w:t>
      </w:r>
      <w:r w:rsidR="00F22E5C">
        <w:rPr>
          <w:rFonts w:eastAsia="SimSun"/>
          <w:kern w:val="1"/>
          <w:lang w:eastAsia="zh-CN" w:bidi="hi-IN"/>
        </w:rPr>
        <w:t>asjakohase</w:t>
      </w:r>
      <w:r w:rsidR="00F22E5C" w:rsidRPr="0087556E">
        <w:rPr>
          <w:rFonts w:eastAsia="SimSun"/>
          <w:kern w:val="1"/>
          <w:lang w:eastAsia="zh-CN" w:bidi="hi-IN"/>
        </w:rPr>
        <w:t xml:space="preserve"> </w:t>
      </w:r>
      <w:r w:rsidRPr="0087556E">
        <w:rPr>
          <w:rFonts w:eastAsia="SimSun"/>
          <w:kern w:val="1"/>
          <w:lang w:eastAsia="zh-CN" w:bidi="hi-IN"/>
        </w:rPr>
        <w:t>taotlusega esitada PTA-</w:t>
      </w:r>
      <w:proofErr w:type="spellStart"/>
      <w:r w:rsidRPr="0087556E">
        <w:rPr>
          <w:rFonts w:eastAsia="SimSun"/>
          <w:kern w:val="1"/>
          <w:lang w:eastAsia="zh-CN" w:bidi="hi-IN"/>
        </w:rPr>
        <w:t>le</w:t>
      </w:r>
      <w:proofErr w:type="spellEnd"/>
      <w:r w:rsidRPr="0087556E">
        <w:rPr>
          <w:rFonts w:eastAsia="SimSun"/>
          <w:kern w:val="1"/>
          <w:lang w:eastAsia="zh-CN" w:bidi="hi-IN"/>
        </w:rPr>
        <w:t xml:space="preserve"> (</w:t>
      </w:r>
      <w:proofErr w:type="spellStart"/>
      <w:r w:rsidRPr="0087556E">
        <w:rPr>
          <w:rFonts w:eastAsia="SimSun"/>
          <w:kern w:val="1"/>
          <w:lang w:eastAsia="zh-CN" w:bidi="hi-IN"/>
        </w:rPr>
        <w:t>AR-i</w:t>
      </w:r>
      <w:proofErr w:type="spellEnd"/>
      <w:r w:rsidRPr="0087556E">
        <w:rPr>
          <w:rFonts w:eastAsia="SimSun"/>
          <w:kern w:val="1"/>
          <w:lang w:eastAsia="zh-CN" w:bidi="hi-IN"/>
        </w:rPr>
        <w:t xml:space="preserve"> volitatud töötleja) volitatud labori väljastatud katseprotokoll.</w:t>
      </w:r>
      <w:r>
        <w:rPr>
          <w:rFonts w:eastAsia="SimSun"/>
          <w:kern w:val="1"/>
          <w:lang w:eastAsia="zh-CN" w:bidi="hi-IN"/>
        </w:rPr>
        <w:t xml:space="preserve"> </w:t>
      </w:r>
      <w:r w:rsidRPr="0087556E">
        <w:rPr>
          <w:rFonts w:eastAsia="SimSun"/>
          <w:kern w:val="1"/>
          <w:lang w:eastAsia="zh-CN" w:bidi="hi-IN"/>
        </w:rPr>
        <w:t xml:space="preserve">Seoses </w:t>
      </w:r>
      <w:proofErr w:type="spellStart"/>
      <w:r w:rsidRPr="0087556E">
        <w:rPr>
          <w:rFonts w:eastAsia="SimSun"/>
          <w:kern w:val="1"/>
          <w:lang w:eastAsia="zh-CN" w:bidi="hi-IN"/>
        </w:rPr>
        <w:t>AR-i</w:t>
      </w:r>
      <w:proofErr w:type="spellEnd"/>
      <w:r w:rsidRPr="0087556E">
        <w:rPr>
          <w:rFonts w:eastAsia="SimSun"/>
          <w:kern w:val="1"/>
          <w:lang w:eastAsia="zh-CN" w:bidi="hi-IN"/>
        </w:rPr>
        <w:t xml:space="preserve"> kaotamisega puudub vajadus säilitada olemasolevat volitatud laborite süsteemi. Alkoholi käitlejatel on võimalik enesekontrolli raames võetud proovide analüüsimiseks valida endale kõige sobivam teenusepakkuja </w:t>
      </w:r>
      <w:r>
        <w:rPr>
          <w:rFonts w:eastAsia="SimSun"/>
          <w:kern w:val="1"/>
          <w:lang w:eastAsia="zh-CN" w:bidi="hi-IN"/>
        </w:rPr>
        <w:t xml:space="preserve">ja </w:t>
      </w:r>
      <w:r w:rsidRPr="0087556E">
        <w:rPr>
          <w:rFonts w:eastAsia="SimSun"/>
          <w:kern w:val="1"/>
          <w:lang w:eastAsia="zh-CN" w:bidi="hi-IN"/>
        </w:rPr>
        <w:t>edaspidi puudub neil kohustus kasutada just volitatud labori teenuseid</w:t>
      </w:r>
      <w:r w:rsidR="00F22E5C">
        <w:rPr>
          <w:rFonts w:eastAsia="SimSun"/>
          <w:kern w:val="1"/>
          <w:lang w:eastAsia="zh-CN" w:bidi="hi-IN"/>
        </w:rPr>
        <w:t>.</w:t>
      </w:r>
      <w:r w:rsidRPr="0087556E">
        <w:rPr>
          <w:rFonts w:eastAsia="SimSun"/>
          <w:kern w:val="1"/>
          <w:lang w:eastAsia="zh-CN" w:bidi="hi-IN"/>
        </w:rPr>
        <w:t xml:space="preserve"> PTA vajab riikliku järelevalve </w:t>
      </w:r>
      <w:r w:rsidR="0012422F">
        <w:rPr>
          <w:rFonts w:eastAsia="SimSun"/>
          <w:kern w:val="1"/>
          <w:lang w:eastAsia="zh-CN" w:bidi="hi-IN"/>
        </w:rPr>
        <w:t>te</w:t>
      </w:r>
      <w:r w:rsidR="008B0887">
        <w:rPr>
          <w:rFonts w:eastAsia="SimSun"/>
          <w:kern w:val="1"/>
          <w:lang w:eastAsia="zh-CN" w:bidi="hi-IN"/>
        </w:rPr>
        <w:t>gemisel</w:t>
      </w:r>
      <w:r w:rsidR="0012422F" w:rsidRPr="0087556E">
        <w:rPr>
          <w:rFonts w:eastAsia="SimSun"/>
          <w:kern w:val="1"/>
          <w:lang w:eastAsia="zh-CN" w:bidi="hi-IN"/>
        </w:rPr>
        <w:t xml:space="preserve"> </w:t>
      </w:r>
      <w:r w:rsidRPr="0087556E">
        <w:rPr>
          <w:rFonts w:eastAsia="SimSun"/>
          <w:kern w:val="1"/>
          <w:lang w:eastAsia="zh-CN" w:bidi="hi-IN"/>
        </w:rPr>
        <w:t xml:space="preserve">võetud proovide </w:t>
      </w:r>
      <w:r w:rsidR="0012422F">
        <w:rPr>
          <w:rFonts w:eastAsia="SimSun"/>
          <w:kern w:val="1"/>
          <w:lang w:eastAsia="zh-CN" w:bidi="hi-IN"/>
        </w:rPr>
        <w:t>analüüsimiseks</w:t>
      </w:r>
      <w:r w:rsidR="0012422F" w:rsidRPr="0087556E">
        <w:rPr>
          <w:rFonts w:eastAsia="SimSun"/>
          <w:kern w:val="1"/>
          <w:lang w:eastAsia="zh-CN" w:bidi="hi-IN"/>
        </w:rPr>
        <w:t xml:space="preserve"> </w:t>
      </w:r>
      <w:r w:rsidRPr="0087556E">
        <w:rPr>
          <w:rFonts w:eastAsia="SimSun"/>
          <w:kern w:val="1"/>
          <w:lang w:eastAsia="zh-CN" w:bidi="hi-IN"/>
        </w:rPr>
        <w:t xml:space="preserve">asjakohast laboriteenuse pakkujat, </w:t>
      </w:r>
      <w:r w:rsidR="00621D6A">
        <w:rPr>
          <w:rFonts w:eastAsia="SimSun"/>
          <w:kern w:val="1"/>
          <w:lang w:eastAsia="zh-CN" w:bidi="hi-IN"/>
        </w:rPr>
        <w:t xml:space="preserve">kellele </w:t>
      </w:r>
      <w:r w:rsidR="00621D6A" w:rsidRPr="00621D6A">
        <w:rPr>
          <w:rFonts w:eastAsia="SimSun"/>
          <w:kern w:val="1"/>
          <w:lang w:eastAsia="zh-CN" w:bidi="hi-IN"/>
        </w:rPr>
        <w:t xml:space="preserve">volitatud laborina tegutsemise </w:t>
      </w:r>
      <w:r w:rsidR="0012422F">
        <w:rPr>
          <w:rFonts w:eastAsia="SimSun"/>
          <w:kern w:val="1"/>
          <w:lang w:eastAsia="zh-CN" w:bidi="hi-IN"/>
        </w:rPr>
        <w:t>õiguse</w:t>
      </w:r>
      <w:r w:rsidR="0012422F" w:rsidRPr="00621D6A">
        <w:rPr>
          <w:rFonts w:eastAsia="SimSun"/>
          <w:kern w:val="1"/>
          <w:lang w:eastAsia="zh-CN" w:bidi="hi-IN"/>
        </w:rPr>
        <w:t xml:space="preserve"> </w:t>
      </w:r>
      <w:r w:rsidR="00621D6A" w:rsidRPr="00621D6A">
        <w:rPr>
          <w:rFonts w:eastAsia="SimSun"/>
          <w:kern w:val="1"/>
          <w:lang w:eastAsia="zh-CN" w:bidi="hi-IN"/>
        </w:rPr>
        <w:t>andmiseks</w:t>
      </w:r>
      <w:r w:rsidR="00621D6A">
        <w:rPr>
          <w:rFonts w:eastAsia="SimSun"/>
          <w:kern w:val="1"/>
          <w:lang w:eastAsia="zh-CN" w:bidi="hi-IN"/>
        </w:rPr>
        <w:t xml:space="preserve"> </w:t>
      </w:r>
      <w:r w:rsidR="00621D6A" w:rsidRPr="00621D6A">
        <w:rPr>
          <w:rFonts w:eastAsia="SimSun"/>
          <w:kern w:val="1"/>
          <w:lang w:eastAsia="zh-CN" w:bidi="hi-IN"/>
        </w:rPr>
        <w:t>algatab haldusmenetluse PTA</w:t>
      </w:r>
      <w:r w:rsidR="00621D6A">
        <w:rPr>
          <w:rFonts w:eastAsia="SimSun"/>
          <w:kern w:val="1"/>
          <w:lang w:eastAsia="zh-CN" w:bidi="hi-IN"/>
        </w:rPr>
        <w:t>.</w:t>
      </w:r>
    </w:p>
    <w:p w14:paraId="3FE0D0D3" w14:textId="77777777" w:rsidR="000866DE" w:rsidRDefault="000866DE" w:rsidP="00B66736">
      <w:pPr>
        <w:jc w:val="both"/>
        <w:rPr>
          <w:rFonts w:eastAsia="SimSun"/>
          <w:kern w:val="1"/>
          <w:lang w:eastAsia="zh-CN" w:bidi="hi-IN"/>
        </w:rPr>
      </w:pPr>
    </w:p>
    <w:p w14:paraId="3A123A66" w14:textId="77777777" w:rsidR="00621D6A" w:rsidRDefault="00621D6A" w:rsidP="00621D6A">
      <w:pPr>
        <w:jc w:val="both"/>
      </w:pPr>
      <w:r w:rsidRPr="00621D6A">
        <w:rPr>
          <w:u w:val="single"/>
        </w:rPr>
        <w:t>Mõju valdkond</w:t>
      </w:r>
      <w:r>
        <w:t>: mõju riigiasutuste töökorraldusele</w:t>
      </w:r>
    </w:p>
    <w:p w14:paraId="540083E0" w14:textId="77777777" w:rsidR="00621D6A" w:rsidRDefault="00621D6A" w:rsidP="00621D6A">
      <w:pPr>
        <w:jc w:val="both"/>
      </w:pPr>
      <w:r w:rsidRPr="00621D6A">
        <w:rPr>
          <w:u w:val="single"/>
        </w:rPr>
        <w:t>Sihtrühm</w:t>
      </w:r>
      <w:r>
        <w:t>: Regionaal- ja Põllumajandusministeerium, Regionaal- ja Põllumajandusministeeriumi valitsemisala valitsusasutus PTA</w:t>
      </w:r>
    </w:p>
    <w:p w14:paraId="57D81B3E" w14:textId="77777777" w:rsidR="000866DE" w:rsidRDefault="000866DE" w:rsidP="00B66736">
      <w:pPr>
        <w:jc w:val="both"/>
        <w:rPr>
          <w:u w:val="single"/>
        </w:rPr>
      </w:pPr>
    </w:p>
    <w:p w14:paraId="4C3B5E87" w14:textId="0384BB19" w:rsidR="00F2380A" w:rsidRDefault="00621D6A" w:rsidP="00B66736">
      <w:pPr>
        <w:jc w:val="both"/>
      </w:pPr>
      <w:r w:rsidRPr="00E65F3B">
        <w:rPr>
          <w:u w:val="single"/>
        </w:rPr>
        <w:t>Avalduv mõju, selle ulatus ja sagedus</w:t>
      </w:r>
      <w:r>
        <w:t xml:space="preserve">: </w:t>
      </w:r>
      <w:r w:rsidR="0012422F">
        <w:t>s</w:t>
      </w:r>
      <w:r w:rsidR="00A55465" w:rsidRPr="00A55465">
        <w:t xml:space="preserve">eoses </w:t>
      </w:r>
      <w:proofErr w:type="spellStart"/>
      <w:r w:rsidR="00A55465" w:rsidRPr="00A55465">
        <w:t>AR-i</w:t>
      </w:r>
      <w:proofErr w:type="spellEnd"/>
      <w:r w:rsidR="00A55465" w:rsidRPr="00A55465">
        <w:t xml:space="preserve"> kaotamisega puudub vajadus säilitada olemasolevat volitatud laborite süsteemi.</w:t>
      </w:r>
      <w:r w:rsidR="00A55465">
        <w:t xml:space="preserve"> </w:t>
      </w:r>
      <w:r w:rsidR="00A55465" w:rsidRPr="00A55465">
        <w:t xml:space="preserve">PTA vajab </w:t>
      </w:r>
      <w:r w:rsidR="00A55465">
        <w:t xml:space="preserve">jätkuvalt </w:t>
      </w:r>
      <w:r w:rsidR="00A55465" w:rsidRPr="00A55465">
        <w:t xml:space="preserve">riikliku järelevalve </w:t>
      </w:r>
      <w:r w:rsidR="00AC3594">
        <w:t>käigus</w:t>
      </w:r>
      <w:r w:rsidR="0012422F" w:rsidRPr="00A55465">
        <w:t xml:space="preserve"> </w:t>
      </w:r>
      <w:r w:rsidR="00A55465" w:rsidRPr="00A55465">
        <w:t xml:space="preserve">võetud proovide </w:t>
      </w:r>
      <w:r w:rsidR="0012422F">
        <w:t>analüüsimiseks</w:t>
      </w:r>
      <w:r w:rsidR="0012422F" w:rsidRPr="00A55465">
        <w:t xml:space="preserve"> </w:t>
      </w:r>
      <w:r w:rsidR="00A55465" w:rsidRPr="00A55465">
        <w:t>asjakohast laboriteenuse pakkujat</w:t>
      </w:r>
      <w:r w:rsidR="005F2EEB">
        <w:t>, kuid puudub vajadus, et PTA-</w:t>
      </w:r>
      <w:proofErr w:type="spellStart"/>
      <w:r w:rsidR="005F2EEB">
        <w:t>le</w:t>
      </w:r>
      <w:proofErr w:type="spellEnd"/>
      <w:r w:rsidR="005F2EEB">
        <w:t xml:space="preserve"> teenust osutavate laborite volitamisega tegeleks Regionaal- ja Põllumajandusministeerium. Tagamaks paindlikku lähenemist vajalike laborit</w:t>
      </w:r>
      <w:r w:rsidR="0012422F">
        <w:t>e</w:t>
      </w:r>
      <w:r w:rsidR="005F2EEB">
        <w:t xml:space="preserve"> leidmiseks lähtuvalt PTA vajadustest on otstarbekas, et v</w:t>
      </w:r>
      <w:r w:rsidR="00A55465" w:rsidRPr="00A55465">
        <w:t xml:space="preserve">olitatud laborina tegutsemise </w:t>
      </w:r>
      <w:r w:rsidR="0012422F">
        <w:t>õiguse</w:t>
      </w:r>
      <w:r w:rsidR="0012422F" w:rsidRPr="00A55465">
        <w:t xml:space="preserve"> </w:t>
      </w:r>
      <w:r w:rsidR="00A55465" w:rsidRPr="00A55465">
        <w:t>andmise</w:t>
      </w:r>
      <w:r w:rsidR="00E65F3B">
        <w:t>ga tegeleb ja</w:t>
      </w:r>
      <w:r w:rsidR="00A55465" w:rsidRPr="00A55465">
        <w:t xml:space="preserve"> </w:t>
      </w:r>
      <w:r w:rsidR="0012422F">
        <w:t xml:space="preserve">selleks </w:t>
      </w:r>
      <w:r w:rsidR="00A55465" w:rsidRPr="00A55465">
        <w:t xml:space="preserve">haldusmenetluse </w:t>
      </w:r>
      <w:r w:rsidR="00E65F3B">
        <w:t xml:space="preserve">algatab </w:t>
      </w:r>
      <w:r w:rsidR="00A55465" w:rsidRPr="00A55465">
        <w:t>PTA</w:t>
      </w:r>
      <w:r w:rsidR="005F2EEB">
        <w:t xml:space="preserve">. </w:t>
      </w:r>
      <w:r w:rsidR="00E65F3B">
        <w:t>Sellega ei panda PTA-</w:t>
      </w:r>
      <w:proofErr w:type="spellStart"/>
      <w:r w:rsidR="00E65F3B">
        <w:t>le</w:t>
      </w:r>
      <w:proofErr w:type="spellEnd"/>
      <w:r w:rsidR="00E65F3B">
        <w:t xml:space="preserve"> uusi ülesandeid, arvestades, et PTA tegeleb ka praegu laborite volitamisega </w:t>
      </w:r>
      <w:r w:rsidR="0012422F">
        <w:t xml:space="preserve">näiteks </w:t>
      </w:r>
      <w:r w:rsidR="00E65F3B">
        <w:t xml:space="preserve">toidu, sööda ja loomatervise valdkonnas. </w:t>
      </w:r>
    </w:p>
    <w:p w14:paraId="1F63834A" w14:textId="1B8F7901" w:rsidR="00F2380A" w:rsidRDefault="00E65F3B" w:rsidP="00B66736">
      <w:pPr>
        <w:jc w:val="both"/>
      </w:pPr>
      <w:r w:rsidRPr="00E65F3B">
        <w:rPr>
          <w:u w:val="single"/>
        </w:rPr>
        <w:lastRenderedPageBreak/>
        <w:t>Ebasoovitavate mõjude kaasnemise risk</w:t>
      </w:r>
      <w:r w:rsidRPr="00E65F3B">
        <w:t>:</w:t>
      </w:r>
      <w:r>
        <w:t xml:space="preserve"> ebasoovitavate mõjude risk on väike, arvestades, et riikliku järelevalve </w:t>
      </w:r>
      <w:r w:rsidR="00AC3594">
        <w:t>käigus</w:t>
      </w:r>
      <w:r w:rsidR="0012422F">
        <w:t xml:space="preserve"> </w:t>
      </w:r>
      <w:r>
        <w:t>võetud proove analüüsitakse LABRIS-es, kes täidab ka</w:t>
      </w:r>
      <w:r w:rsidR="0012422F">
        <w:t xml:space="preserve"> </w:t>
      </w:r>
      <w:r>
        <w:t xml:space="preserve">volitatud labori ülesandeid. </w:t>
      </w:r>
    </w:p>
    <w:p w14:paraId="4FA7DB8E" w14:textId="2BB4EF66" w:rsidR="00E65F3B" w:rsidRDefault="00E65F3B" w:rsidP="00E65F3B">
      <w:pPr>
        <w:jc w:val="both"/>
      </w:pPr>
      <w:r w:rsidRPr="00E65F3B">
        <w:rPr>
          <w:u w:val="single"/>
        </w:rPr>
        <w:t>Mõju olulisus</w:t>
      </w:r>
      <w:r>
        <w:t>: mõju olulisus on väike</w:t>
      </w:r>
      <w:r w:rsidR="0012422F">
        <w:t>.</w:t>
      </w:r>
    </w:p>
    <w:p w14:paraId="287F1D6D" w14:textId="77777777" w:rsidR="0087556E" w:rsidRDefault="0087556E" w:rsidP="00B66736">
      <w:pPr>
        <w:jc w:val="both"/>
        <w:rPr>
          <w:rFonts w:eastAsia="SimSun"/>
          <w:kern w:val="1"/>
          <w:lang w:eastAsia="zh-CN" w:bidi="hi-IN"/>
        </w:rPr>
      </w:pPr>
    </w:p>
    <w:p w14:paraId="6B872497" w14:textId="72579B22" w:rsidR="00617C22" w:rsidRPr="00617C22" w:rsidRDefault="00617C22" w:rsidP="00617C22">
      <w:pPr>
        <w:jc w:val="both"/>
      </w:pPr>
      <w:r w:rsidRPr="00617C22">
        <w:rPr>
          <w:b/>
          <w:bCs/>
        </w:rPr>
        <w:t>6</w:t>
      </w:r>
      <w:r w:rsidR="007B44D1">
        <w:rPr>
          <w:b/>
          <w:bCs/>
        </w:rPr>
        <w:t>.</w:t>
      </w:r>
      <w:r w:rsidR="00DF2C5C">
        <w:rPr>
          <w:b/>
          <w:bCs/>
        </w:rPr>
        <w:t>3</w:t>
      </w:r>
      <w:r w:rsidRPr="00617C22">
        <w:rPr>
          <w:b/>
          <w:bCs/>
        </w:rPr>
        <w:t xml:space="preserve"> Kavandatav muudatus:</w:t>
      </w:r>
      <w:r w:rsidRPr="00617C22">
        <w:t xml:space="preserve"> veini liikumise aruande esitamise kohustuse kehtetuks tunnistamine </w:t>
      </w:r>
      <w:r w:rsidRPr="00766332">
        <w:t>(</w:t>
      </w:r>
      <w:r w:rsidRPr="00695DF9">
        <w:t>eelnõu § 1 punkt</w:t>
      </w:r>
      <w:r w:rsidR="005B268B">
        <w:t>id</w:t>
      </w:r>
      <w:r w:rsidRPr="00695DF9">
        <w:t xml:space="preserve"> </w:t>
      </w:r>
      <w:r w:rsidR="00766332" w:rsidRPr="00695DF9">
        <w:t>3</w:t>
      </w:r>
      <w:r w:rsidR="005B268B">
        <w:t xml:space="preserve"> ja 5</w:t>
      </w:r>
      <w:r w:rsidRPr="00766332">
        <w:t>)</w:t>
      </w:r>
    </w:p>
    <w:p w14:paraId="63E2BD5E" w14:textId="77777777" w:rsidR="00CA5696" w:rsidRDefault="00CA5696" w:rsidP="00617C22">
      <w:pPr>
        <w:jc w:val="both"/>
      </w:pPr>
    </w:p>
    <w:p w14:paraId="2C7F78A6" w14:textId="69948034" w:rsidR="00FD1DD8" w:rsidRPr="00FD1DD8" w:rsidRDefault="002469FF" w:rsidP="00617C22">
      <w:pPr>
        <w:jc w:val="both"/>
        <w:rPr>
          <w:bCs/>
        </w:rPr>
      </w:pPr>
      <w:r w:rsidRPr="00766332">
        <w:t xml:space="preserve">Kehtiva </w:t>
      </w:r>
      <w:r w:rsidR="00766332">
        <w:t>AS</w:t>
      </w:r>
      <w:r w:rsidR="0012422F">
        <w:t>-</w:t>
      </w:r>
      <w:r w:rsidR="00766332">
        <w:t xml:space="preserve">i </w:t>
      </w:r>
      <w:r w:rsidRPr="006B5545">
        <w:rPr>
          <w:bCs/>
        </w:rPr>
        <w:t>§</w:t>
      </w:r>
      <w:r>
        <w:rPr>
          <w:bCs/>
        </w:rPr>
        <w:t xml:space="preserve"> 17 lõigete 2</w:t>
      </w:r>
      <w:r w:rsidR="00743C96">
        <w:rPr>
          <w:bCs/>
        </w:rPr>
        <w:t xml:space="preserve"> ja </w:t>
      </w:r>
      <w:r>
        <w:rPr>
          <w:bCs/>
        </w:rPr>
        <w:t xml:space="preserve">4 kohaselt peab veini käitlev ettevõtja esitama </w:t>
      </w:r>
      <w:proofErr w:type="spellStart"/>
      <w:r>
        <w:rPr>
          <w:bCs/>
        </w:rPr>
        <w:t>AR</w:t>
      </w:r>
      <w:r w:rsidR="00365518">
        <w:rPr>
          <w:bCs/>
        </w:rPr>
        <w:t>-i</w:t>
      </w:r>
      <w:proofErr w:type="spellEnd"/>
      <w:r>
        <w:rPr>
          <w:bCs/>
        </w:rPr>
        <w:t xml:space="preserve"> volitatud töötlejale </w:t>
      </w:r>
      <w:r w:rsidR="008D7564">
        <w:rPr>
          <w:bCs/>
        </w:rPr>
        <w:t>ehk PTA-</w:t>
      </w:r>
      <w:proofErr w:type="spellStart"/>
      <w:r w:rsidR="008D7564">
        <w:rPr>
          <w:bCs/>
        </w:rPr>
        <w:t>le</w:t>
      </w:r>
      <w:proofErr w:type="spellEnd"/>
      <w:r w:rsidR="008D7564">
        <w:rPr>
          <w:bCs/>
        </w:rPr>
        <w:t xml:space="preserve"> </w:t>
      </w:r>
      <w:r>
        <w:rPr>
          <w:bCs/>
        </w:rPr>
        <w:t xml:space="preserve">iga kuu 15. kuupäevaks aruande tema poolt eelmisel kuul ekspordiks, </w:t>
      </w:r>
      <w:r w:rsidRPr="008F682E">
        <w:rPr>
          <w:bCs/>
        </w:rPr>
        <w:t>hulgimüügiks või jaemüügiks suunatud veini kohta (</w:t>
      </w:r>
      <w:r w:rsidR="00365518" w:rsidRPr="008F682E">
        <w:rPr>
          <w:bCs/>
        </w:rPr>
        <w:t>välja arvatud</w:t>
      </w:r>
      <w:r w:rsidRPr="008F682E">
        <w:rPr>
          <w:bCs/>
        </w:rPr>
        <w:t xml:space="preserve"> juhul</w:t>
      </w:r>
      <w:r w:rsidR="00365518" w:rsidRPr="008F682E">
        <w:rPr>
          <w:bCs/>
        </w:rPr>
        <w:t>,</w:t>
      </w:r>
      <w:r w:rsidRPr="008F682E">
        <w:rPr>
          <w:bCs/>
        </w:rPr>
        <w:t xml:space="preserve"> kui ettevõtja </w:t>
      </w:r>
      <w:r w:rsidR="00365518" w:rsidRPr="008F682E">
        <w:rPr>
          <w:bCs/>
        </w:rPr>
        <w:t xml:space="preserve">tegeles </w:t>
      </w:r>
      <w:r w:rsidRPr="008F682E">
        <w:rPr>
          <w:bCs/>
        </w:rPr>
        <w:t>ainult veini jaemüü</w:t>
      </w:r>
      <w:r w:rsidR="00365518" w:rsidRPr="008F682E">
        <w:rPr>
          <w:bCs/>
        </w:rPr>
        <w:t>giga</w:t>
      </w:r>
      <w:r w:rsidRPr="008F682E">
        <w:rPr>
          <w:bCs/>
        </w:rPr>
        <w:t xml:space="preserve">). </w:t>
      </w:r>
      <w:r w:rsidR="00FD1DD8" w:rsidRPr="008F682E">
        <w:rPr>
          <w:bCs/>
        </w:rPr>
        <w:t xml:space="preserve">Aruande vorminõuded kehtestab valdkonna eest vastutav minister määrusega. Euroopa Parlamendi ja nõukogu määruse (EL) nr 1308/2013 artikli 147 lõike 2 kohaselt peavad veini käitlevad ettevõtjad pidama arvestust käideldavate veinitoodete üle ning </w:t>
      </w:r>
      <w:r w:rsidR="00743C96" w:rsidRPr="008F682E">
        <w:rPr>
          <w:bCs/>
        </w:rPr>
        <w:t>k</w:t>
      </w:r>
      <w:r w:rsidR="00FD1DD8" w:rsidRPr="008F682E">
        <w:rPr>
          <w:bCs/>
        </w:rPr>
        <w:t>omisjoni delegeeritud määruse (EL) 2018/273 artikli 28 lõike 3 kohaselt peab liikmesriik pidama nimekirja ettevõt</w:t>
      </w:r>
      <w:r w:rsidR="003226D5" w:rsidRPr="008F682E">
        <w:rPr>
          <w:bCs/>
        </w:rPr>
        <w:t>ja</w:t>
      </w:r>
      <w:r w:rsidR="00FD1DD8" w:rsidRPr="008F682E">
        <w:rPr>
          <w:bCs/>
        </w:rPr>
        <w:t>te kohta, kes on kohustatud veinitoodete üle arvestust</w:t>
      </w:r>
      <w:r w:rsidR="00FD1DD8">
        <w:rPr>
          <w:bCs/>
        </w:rPr>
        <w:t xml:space="preserve"> pidama. Sama </w:t>
      </w:r>
      <w:r w:rsidR="008D7564">
        <w:rPr>
          <w:bCs/>
        </w:rPr>
        <w:t>lõige</w:t>
      </w:r>
      <w:r w:rsidR="00FD1DD8">
        <w:rPr>
          <w:bCs/>
        </w:rPr>
        <w:t xml:space="preserve"> sätestab, et kui selline nimekiri on muuks otstarbeks olemas, siis võib kasutada seda nimetatud määruse kohaldamisel. Seni on selle nimekirjana kasutatud </w:t>
      </w:r>
      <w:proofErr w:type="spellStart"/>
      <w:r w:rsidR="00FD1DD8">
        <w:rPr>
          <w:bCs/>
        </w:rPr>
        <w:t>AR-i</w:t>
      </w:r>
      <w:proofErr w:type="spellEnd"/>
      <w:r w:rsidR="00FD1DD8">
        <w:rPr>
          <w:bCs/>
        </w:rPr>
        <w:t xml:space="preserve"> ning </w:t>
      </w:r>
      <w:r w:rsidR="008D7564">
        <w:rPr>
          <w:bCs/>
        </w:rPr>
        <w:t xml:space="preserve">muud </w:t>
      </w:r>
      <w:r w:rsidR="009B7213">
        <w:rPr>
          <w:bCs/>
        </w:rPr>
        <w:t>puuduvad</w:t>
      </w:r>
      <w:r w:rsidR="008D7564">
        <w:rPr>
          <w:bCs/>
        </w:rPr>
        <w:t xml:space="preserve"> andmed on kogutud veini </w:t>
      </w:r>
      <w:r w:rsidR="009B7213">
        <w:rPr>
          <w:bCs/>
        </w:rPr>
        <w:t xml:space="preserve">liikumise </w:t>
      </w:r>
      <w:r w:rsidR="008D7564">
        <w:rPr>
          <w:bCs/>
        </w:rPr>
        <w:t xml:space="preserve">aruannetega. </w:t>
      </w:r>
      <w:proofErr w:type="spellStart"/>
      <w:r w:rsidR="008D7564">
        <w:rPr>
          <w:bCs/>
        </w:rPr>
        <w:t>AR-i</w:t>
      </w:r>
      <w:proofErr w:type="spellEnd"/>
      <w:r w:rsidR="008D7564">
        <w:rPr>
          <w:bCs/>
        </w:rPr>
        <w:t xml:space="preserve"> kaotamise</w:t>
      </w:r>
      <w:r w:rsidR="00365518">
        <w:rPr>
          <w:bCs/>
        </w:rPr>
        <w:t xml:space="preserve"> korra</w:t>
      </w:r>
      <w:r w:rsidR="008D7564">
        <w:rPr>
          <w:bCs/>
        </w:rPr>
        <w:t xml:space="preserve">l kaob veini </w:t>
      </w:r>
      <w:proofErr w:type="spellStart"/>
      <w:r w:rsidR="008D7564">
        <w:rPr>
          <w:bCs/>
        </w:rPr>
        <w:t>käitlevatel</w:t>
      </w:r>
      <w:proofErr w:type="spellEnd"/>
      <w:r w:rsidR="008D7564">
        <w:rPr>
          <w:bCs/>
        </w:rPr>
        <w:t xml:space="preserve"> ettevõt</w:t>
      </w:r>
      <w:r w:rsidR="003226D5">
        <w:rPr>
          <w:bCs/>
        </w:rPr>
        <w:t>ja</w:t>
      </w:r>
      <w:r w:rsidR="008D7564">
        <w:rPr>
          <w:bCs/>
        </w:rPr>
        <w:t>tel kohustus esitada veini liikumise aruandeid PTA-</w:t>
      </w:r>
      <w:proofErr w:type="spellStart"/>
      <w:r w:rsidR="008D7564">
        <w:rPr>
          <w:bCs/>
        </w:rPr>
        <w:t>le</w:t>
      </w:r>
      <w:proofErr w:type="spellEnd"/>
      <w:r w:rsidR="008D7564">
        <w:rPr>
          <w:bCs/>
        </w:rPr>
        <w:t>, kuid ettevõt</w:t>
      </w:r>
      <w:r w:rsidR="003226D5">
        <w:rPr>
          <w:bCs/>
        </w:rPr>
        <w:t>ja</w:t>
      </w:r>
      <w:r w:rsidR="008D7564">
        <w:rPr>
          <w:bCs/>
        </w:rPr>
        <w:t>d peavad endiselt pidama arvestust oma käideldavate toodete üle ning PTA kontrolli</w:t>
      </w:r>
      <w:r w:rsidR="00743C96">
        <w:rPr>
          <w:bCs/>
        </w:rPr>
        <w:t>b</w:t>
      </w:r>
      <w:r w:rsidR="008D7564">
        <w:rPr>
          <w:bCs/>
        </w:rPr>
        <w:t xml:space="preserve"> nõuete</w:t>
      </w:r>
      <w:r w:rsidR="00743C96">
        <w:rPr>
          <w:bCs/>
        </w:rPr>
        <w:t>st kinnipidamist</w:t>
      </w:r>
      <w:r w:rsidR="008D7564">
        <w:rPr>
          <w:bCs/>
        </w:rPr>
        <w:t>.</w:t>
      </w:r>
    </w:p>
    <w:p w14:paraId="1A222F38" w14:textId="77777777" w:rsidR="00CA5696" w:rsidRDefault="00CA5696" w:rsidP="00617C22">
      <w:pPr>
        <w:jc w:val="both"/>
      </w:pPr>
    </w:p>
    <w:p w14:paraId="0E202EE3" w14:textId="7B161B4C" w:rsidR="00CA5696" w:rsidRDefault="00CA5696" w:rsidP="00617C22">
      <w:pPr>
        <w:jc w:val="both"/>
      </w:pPr>
      <w:r w:rsidRPr="001A0655">
        <w:rPr>
          <w:u w:val="single"/>
        </w:rPr>
        <w:t>Mõju valdkond</w:t>
      </w:r>
      <w:r>
        <w:t>: mõju riigiasutuste töökorraldusele</w:t>
      </w:r>
    </w:p>
    <w:p w14:paraId="12AB514C" w14:textId="53DC0F95" w:rsidR="00CA5696" w:rsidRDefault="00CA5696" w:rsidP="00617C22">
      <w:pPr>
        <w:jc w:val="both"/>
      </w:pPr>
      <w:r w:rsidRPr="001A0655">
        <w:rPr>
          <w:u w:val="single"/>
        </w:rPr>
        <w:t>Sihtrühm</w:t>
      </w:r>
      <w:r>
        <w:t>: Regionaal- ja Põllumajandusministeeriumi valitsemisala valitsusasutus PTA</w:t>
      </w:r>
    </w:p>
    <w:p w14:paraId="7A10C015" w14:textId="77777777" w:rsidR="00CA5696" w:rsidRDefault="00CA5696" w:rsidP="00617C22">
      <w:pPr>
        <w:jc w:val="both"/>
      </w:pPr>
    </w:p>
    <w:p w14:paraId="3D5CA546" w14:textId="4DCE732E" w:rsidR="00CA5696" w:rsidRDefault="00CA5696" w:rsidP="00617C22">
      <w:pPr>
        <w:jc w:val="both"/>
      </w:pPr>
      <w:r w:rsidRPr="001A0655">
        <w:rPr>
          <w:u w:val="single"/>
        </w:rPr>
        <w:t>Avalduv mõju, selle ulatus ja sagedus</w:t>
      </w:r>
      <w:r>
        <w:t>:</w:t>
      </w:r>
      <w:r w:rsidR="008D7564">
        <w:t xml:space="preserve"> PTA-l kaob kohustus koguda ja töödelda veini </w:t>
      </w:r>
      <w:proofErr w:type="spellStart"/>
      <w:r w:rsidR="008D7564">
        <w:t>käitlevatelt</w:t>
      </w:r>
      <w:proofErr w:type="spellEnd"/>
      <w:r w:rsidR="008D7564">
        <w:t xml:space="preserve"> ettevõt</w:t>
      </w:r>
      <w:r w:rsidR="003226D5">
        <w:t>ja</w:t>
      </w:r>
      <w:r w:rsidR="008D7564">
        <w:t>telt</w:t>
      </w:r>
      <w:r w:rsidR="00357529">
        <w:t xml:space="preserve"> iga</w:t>
      </w:r>
      <w:r w:rsidR="00365518">
        <w:t xml:space="preserve"> </w:t>
      </w:r>
      <w:r w:rsidR="00357529">
        <w:t>ku</w:t>
      </w:r>
      <w:r w:rsidR="00365518">
        <w:t>u</w:t>
      </w:r>
      <w:r w:rsidR="008D7564">
        <w:t xml:space="preserve"> saabuvaid aruandeid</w:t>
      </w:r>
      <w:r w:rsidR="00357529">
        <w:t xml:space="preserve"> (</w:t>
      </w:r>
      <w:r w:rsidR="00357529" w:rsidRPr="003C2309">
        <w:t>30 aruannet</w:t>
      </w:r>
      <w:r w:rsidR="00357529">
        <w:t>)</w:t>
      </w:r>
      <w:r w:rsidR="008D7564">
        <w:t>, kuid eelnõuga ei muudeta järelevalve põhimõtteid, mis on kehtestatud EL-i vahetult kohalduvates määrustes ja AS-is. PTA-l säilib endiselt kohustus te</w:t>
      </w:r>
      <w:r w:rsidR="008B0887">
        <w:t>ha</w:t>
      </w:r>
      <w:r w:rsidR="008D7564">
        <w:t xml:space="preserve"> </w:t>
      </w:r>
      <w:r w:rsidR="00743C96">
        <w:t xml:space="preserve">riskipõhist </w:t>
      </w:r>
      <w:r w:rsidR="008D7564">
        <w:t>järelevalvet alkoholi ohutuse</w:t>
      </w:r>
      <w:r w:rsidR="00743C96">
        <w:t xml:space="preserve"> ning</w:t>
      </w:r>
      <w:r w:rsidR="008D7564">
        <w:t xml:space="preserve"> koostis- ja kvaliteedinõuete täitmise üle. </w:t>
      </w:r>
    </w:p>
    <w:p w14:paraId="6028677C" w14:textId="3C44BEAE" w:rsidR="00CA5696" w:rsidRDefault="00CA5696" w:rsidP="00617C22">
      <w:pPr>
        <w:jc w:val="both"/>
      </w:pPr>
      <w:r w:rsidRPr="001A0655">
        <w:rPr>
          <w:u w:val="single"/>
        </w:rPr>
        <w:t>Ebasoovitavate mõjude kaasnemise risk</w:t>
      </w:r>
      <w:r>
        <w:t>:</w:t>
      </w:r>
      <w:r w:rsidR="008D7564">
        <w:t xml:space="preserve"> ebasoovitavate mõjude kaasnemise risk on väike</w:t>
      </w:r>
      <w:r w:rsidR="00743C96">
        <w:t>, sest muudatusega ei muudeta järelevalve põhimõtteid, kuid vähene</w:t>
      </w:r>
      <w:r w:rsidR="000866DE">
        <w:t>b</w:t>
      </w:r>
      <w:r w:rsidR="00743C96">
        <w:t xml:space="preserve"> PTA koormus koguda ja töödelda veini liikumise aruandeid</w:t>
      </w:r>
      <w:r w:rsidR="00365518">
        <w:t>.</w:t>
      </w:r>
    </w:p>
    <w:p w14:paraId="648CFED1" w14:textId="34F19331" w:rsidR="00CA5696" w:rsidRDefault="00CA5696" w:rsidP="00617C22">
      <w:pPr>
        <w:jc w:val="both"/>
      </w:pPr>
      <w:r w:rsidRPr="001A0655">
        <w:rPr>
          <w:u w:val="single"/>
        </w:rPr>
        <w:t>Mõju olulisus</w:t>
      </w:r>
      <w:r>
        <w:t>:</w:t>
      </w:r>
      <w:r w:rsidR="008D7564">
        <w:t xml:space="preserve"> mõju olulisus on väike</w:t>
      </w:r>
      <w:r w:rsidR="00365518">
        <w:t>.</w:t>
      </w:r>
    </w:p>
    <w:p w14:paraId="494A32E5" w14:textId="77777777" w:rsidR="00CA5696" w:rsidRDefault="00CA5696" w:rsidP="00617C22">
      <w:pPr>
        <w:jc w:val="both"/>
      </w:pPr>
    </w:p>
    <w:p w14:paraId="4FBEB7AA" w14:textId="77777777" w:rsidR="00743C96" w:rsidRDefault="00743C96" w:rsidP="00617C22">
      <w:pPr>
        <w:jc w:val="both"/>
      </w:pPr>
    </w:p>
    <w:p w14:paraId="394210C4" w14:textId="15C0CE5B" w:rsidR="00CA5696" w:rsidRDefault="00CA5696" w:rsidP="00CA5696">
      <w:pPr>
        <w:jc w:val="both"/>
      </w:pPr>
      <w:r w:rsidRPr="001A0655">
        <w:rPr>
          <w:u w:val="single"/>
        </w:rPr>
        <w:t>Mõju valdkond</w:t>
      </w:r>
      <w:r>
        <w:t xml:space="preserve">: mõju </w:t>
      </w:r>
      <w:r w:rsidR="009B358C">
        <w:t xml:space="preserve">veini </w:t>
      </w:r>
      <w:proofErr w:type="spellStart"/>
      <w:r w:rsidR="009B358C">
        <w:t>käitlevate</w:t>
      </w:r>
      <w:proofErr w:type="spellEnd"/>
      <w:r w:rsidR="009B358C">
        <w:t xml:space="preserve"> </w:t>
      </w:r>
      <w:r>
        <w:t>ettevõt</w:t>
      </w:r>
      <w:r w:rsidR="003226D5">
        <w:t>ja</w:t>
      </w:r>
      <w:r>
        <w:t>te halduskoormusele</w:t>
      </w:r>
    </w:p>
    <w:p w14:paraId="368A1242" w14:textId="387B7F24" w:rsidR="00CA5696" w:rsidRDefault="00CA5696" w:rsidP="00CA5696">
      <w:pPr>
        <w:jc w:val="both"/>
      </w:pPr>
      <w:r w:rsidRPr="001A0655">
        <w:rPr>
          <w:u w:val="single"/>
        </w:rPr>
        <w:t>Sihtrühm</w:t>
      </w:r>
      <w:r>
        <w:t>: veini käitlevad ettevõt</w:t>
      </w:r>
      <w:r w:rsidR="00F7377F">
        <w:t>jad</w:t>
      </w:r>
      <w:r w:rsidR="00917C35">
        <w:t xml:space="preserve"> (</w:t>
      </w:r>
      <w:proofErr w:type="spellStart"/>
      <w:r w:rsidR="006B17BA">
        <w:t>AR</w:t>
      </w:r>
      <w:r w:rsidR="00365518">
        <w:t>-i</w:t>
      </w:r>
      <w:proofErr w:type="spellEnd"/>
      <w:r w:rsidR="006B17BA">
        <w:t xml:space="preserve"> andmet</w:t>
      </w:r>
      <w:r w:rsidR="00365518">
        <w:t>el</w:t>
      </w:r>
      <w:r w:rsidR="006B17BA">
        <w:t xml:space="preserve"> </w:t>
      </w:r>
      <w:r w:rsidR="00917C35">
        <w:t>30</w:t>
      </w:r>
      <w:r w:rsidR="006B17BA">
        <w:t xml:space="preserve"> seisuga 29.09.2025</w:t>
      </w:r>
      <w:r w:rsidR="00917C35">
        <w:t>)</w:t>
      </w:r>
    </w:p>
    <w:p w14:paraId="69EB4CC2" w14:textId="77777777" w:rsidR="00CA5696" w:rsidRDefault="00CA5696" w:rsidP="00CA5696">
      <w:pPr>
        <w:jc w:val="both"/>
      </w:pPr>
    </w:p>
    <w:p w14:paraId="02ECA611" w14:textId="22A385D4" w:rsidR="00CA5696" w:rsidRDefault="00CA5696" w:rsidP="00CA5696">
      <w:pPr>
        <w:jc w:val="both"/>
      </w:pPr>
      <w:r w:rsidRPr="001A0655">
        <w:rPr>
          <w:u w:val="single"/>
        </w:rPr>
        <w:t>Avalduv mõju, selle ulatus ja sagedus</w:t>
      </w:r>
      <w:r>
        <w:t>:</w:t>
      </w:r>
      <w:r w:rsidR="003E047B">
        <w:t xml:space="preserve"> veini käitleva</w:t>
      </w:r>
      <w:r w:rsidR="00F7377F">
        <w:t>d</w:t>
      </w:r>
      <w:r w:rsidR="003E047B">
        <w:t xml:space="preserve"> ettevõt</w:t>
      </w:r>
      <w:r w:rsidR="00F7377F">
        <w:t xml:space="preserve">jad ei pea edaspidi </w:t>
      </w:r>
      <w:r w:rsidR="003E047B">
        <w:t>esita</w:t>
      </w:r>
      <w:r w:rsidR="00F7377F">
        <w:t>ma</w:t>
      </w:r>
      <w:r w:rsidR="003E047B">
        <w:t xml:space="preserve"> PTA-</w:t>
      </w:r>
      <w:proofErr w:type="spellStart"/>
      <w:r w:rsidR="003E047B">
        <w:t>le</w:t>
      </w:r>
      <w:proofErr w:type="spellEnd"/>
      <w:r w:rsidR="003E047B">
        <w:t xml:space="preserve"> iga kuu </w:t>
      </w:r>
      <w:r w:rsidR="009B7213">
        <w:t>aruanne</w:t>
      </w:r>
      <w:r w:rsidR="00F7377F">
        <w:t>t</w:t>
      </w:r>
      <w:r w:rsidR="009B7213">
        <w:t xml:space="preserve"> </w:t>
      </w:r>
      <w:r w:rsidR="003E047B">
        <w:t xml:space="preserve">nende poolt ekspordiks, hulgimüügiks ja jaemüügiks suunatud veinitoodete kohta, kuid </w:t>
      </w:r>
      <w:r w:rsidR="00F7377F">
        <w:t xml:space="preserve">tulenevalt </w:t>
      </w:r>
      <w:r w:rsidR="003E047B" w:rsidRPr="003E047B">
        <w:t>Euroopa Parlamendi ja nõukogu määruse (EL) nr 1308/2013 artik</w:t>
      </w:r>
      <w:r w:rsidR="003E047B">
        <w:t>li 147 lõike</w:t>
      </w:r>
      <w:r w:rsidR="00F7377F">
        <w:t>st</w:t>
      </w:r>
      <w:r w:rsidR="003E047B">
        <w:t xml:space="preserve"> 2 peavad ettevõt</w:t>
      </w:r>
      <w:r w:rsidR="00F7377F">
        <w:t>jad</w:t>
      </w:r>
      <w:r w:rsidR="003E047B">
        <w:t xml:space="preserve"> endiselt pidama arvestust nende käideldavate veinitoodete üle. </w:t>
      </w:r>
      <w:r w:rsidR="00365518">
        <w:t xml:space="preserve">See </w:t>
      </w:r>
      <w:r w:rsidR="003E047B">
        <w:t>ei ole ettevõt</w:t>
      </w:r>
      <w:r w:rsidR="003226D5">
        <w:t>ja</w:t>
      </w:r>
      <w:r w:rsidR="003E047B">
        <w:t>tele uu</w:t>
      </w:r>
      <w:r w:rsidR="00365518">
        <w:t>s</w:t>
      </w:r>
      <w:r w:rsidR="003E047B">
        <w:t xml:space="preserve"> või </w:t>
      </w:r>
      <w:r w:rsidR="00365518">
        <w:t>lisa</w:t>
      </w:r>
      <w:r w:rsidR="003E047B">
        <w:t>kohustus</w:t>
      </w:r>
      <w:r w:rsidR="00F7377F">
        <w:t>.</w:t>
      </w:r>
    </w:p>
    <w:p w14:paraId="4BAB89C1" w14:textId="2A7E0566" w:rsidR="00CA5696" w:rsidRDefault="00CA5696" w:rsidP="00CA5696">
      <w:pPr>
        <w:jc w:val="both"/>
      </w:pPr>
      <w:r w:rsidRPr="001A0655">
        <w:rPr>
          <w:u w:val="single"/>
        </w:rPr>
        <w:t>Ebasoovitavate mõjude kaasnemise risk</w:t>
      </w:r>
      <w:r>
        <w:t>:</w:t>
      </w:r>
      <w:r w:rsidR="008D7564">
        <w:t xml:space="preserve"> ebasoovitavate mõjude kaasnemise risk on väike</w:t>
      </w:r>
      <w:r w:rsidR="00F7377F">
        <w:t>, sest muudatus</w:t>
      </w:r>
      <w:r w:rsidR="000866DE">
        <w:t>ega</w:t>
      </w:r>
      <w:r w:rsidR="00F7377F">
        <w:t xml:space="preserve"> väheneb ettevõtjate halduskoormus.</w:t>
      </w:r>
    </w:p>
    <w:p w14:paraId="496B4F8D" w14:textId="31058ACE" w:rsidR="00CA5696" w:rsidRPr="00617C22" w:rsidRDefault="00CA5696" w:rsidP="00617C22">
      <w:pPr>
        <w:jc w:val="both"/>
      </w:pPr>
      <w:r w:rsidRPr="001A0655">
        <w:rPr>
          <w:u w:val="single"/>
        </w:rPr>
        <w:t>Mõju olulisus</w:t>
      </w:r>
      <w:r>
        <w:t>:</w:t>
      </w:r>
      <w:r w:rsidR="008D7564" w:rsidRPr="008D7564">
        <w:t xml:space="preserve"> </w:t>
      </w:r>
      <w:r w:rsidR="008D7564">
        <w:t>mõju olulisus on väike</w:t>
      </w:r>
      <w:r w:rsidR="00365518">
        <w:t>.</w:t>
      </w:r>
    </w:p>
    <w:p w14:paraId="7B188926" w14:textId="40C5E230" w:rsidR="00617C22" w:rsidRDefault="00617C22" w:rsidP="00B66736">
      <w:pPr>
        <w:jc w:val="both"/>
      </w:pPr>
    </w:p>
    <w:p w14:paraId="3E451A91" w14:textId="7D9029F2" w:rsidR="0022015A" w:rsidRDefault="0022015A" w:rsidP="0022015A">
      <w:pPr>
        <w:rPr>
          <w:rFonts w:eastAsia="Calibri"/>
          <w:b/>
        </w:rPr>
      </w:pPr>
      <w:r w:rsidRPr="007E42C9">
        <w:rPr>
          <w:rFonts w:eastAsia="Calibri"/>
          <w:b/>
        </w:rPr>
        <w:t>6.</w:t>
      </w:r>
      <w:r>
        <w:rPr>
          <w:rFonts w:eastAsia="Calibri"/>
          <w:b/>
        </w:rPr>
        <w:t>4</w:t>
      </w:r>
      <w:r w:rsidRPr="007E42C9">
        <w:rPr>
          <w:rFonts w:eastAsia="Calibri"/>
          <w:b/>
        </w:rPr>
        <w:t>. Kokkuvõte haldus- ja töökoormuse kohta</w:t>
      </w:r>
    </w:p>
    <w:p w14:paraId="7C1913B3" w14:textId="77777777" w:rsidR="0022015A" w:rsidRPr="00E44C21" w:rsidRDefault="0022015A" w:rsidP="0022015A">
      <w:pPr>
        <w:rPr>
          <w:rFonts w:eastAsia="Calibri"/>
          <w:bCs/>
          <w:szCs w:val="28"/>
        </w:rPr>
      </w:pPr>
    </w:p>
    <w:p w14:paraId="1C1AFFC5" w14:textId="42926C73" w:rsidR="0022015A" w:rsidRDefault="0022015A" w:rsidP="0022015A">
      <w:pPr>
        <w:tabs>
          <w:tab w:val="left" w:pos="426"/>
        </w:tabs>
        <w:jc w:val="both"/>
      </w:pPr>
      <w:r w:rsidRPr="007E42C9">
        <w:rPr>
          <w:rFonts w:eastAsia="Calibri"/>
          <w:b/>
        </w:rPr>
        <w:t>Ettevõtjate halduskoormus</w:t>
      </w:r>
      <w:r>
        <w:rPr>
          <w:rFonts w:eastAsia="Calibri"/>
          <w:b/>
        </w:rPr>
        <w:t>:</w:t>
      </w:r>
      <w:r w:rsidRPr="00AA36D1">
        <w:rPr>
          <w:rFonts w:eastAsia="Calibri"/>
        </w:rPr>
        <w:t xml:space="preserve"> e</w:t>
      </w:r>
      <w:r w:rsidRPr="007E42C9">
        <w:rPr>
          <w:rFonts w:eastAsia="Calibri"/>
        </w:rPr>
        <w:t>ttevõt</w:t>
      </w:r>
      <w:r>
        <w:rPr>
          <w:rFonts w:eastAsia="Calibri"/>
        </w:rPr>
        <w:t>jate</w:t>
      </w:r>
      <w:r w:rsidRPr="007E42C9">
        <w:rPr>
          <w:rFonts w:eastAsia="Calibri"/>
        </w:rPr>
        <w:t xml:space="preserve"> halduskoormus </w:t>
      </w:r>
      <w:r>
        <w:rPr>
          <w:rFonts w:eastAsia="Calibri"/>
        </w:rPr>
        <w:t>väheneb</w:t>
      </w:r>
      <w:r w:rsidRPr="007E42C9">
        <w:rPr>
          <w:rFonts w:eastAsia="Calibri"/>
        </w:rPr>
        <w:t xml:space="preserve">, </w:t>
      </w:r>
      <w:r w:rsidRPr="007E42C9">
        <w:t xml:space="preserve">sest </w:t>
      </w:r>
      <w:proofErr w:type="spellStart"/>
      <w:r>
        <w:t>AR-i</w:t>
      </w:r>
      <w:proofErr w:type="spellEnd"/>
      <w:r>
        <w:t xml:space="preserve"> kaotamisega </w:t>
      </w:r>
      <w:r w:rsidR="004924EB" w:rsidRPr="004924EB">
        <w:t xml:space="preserve">puudub </w:t>
      </w:r>
      <w:r w:rsidR="004924EB">
        <w:t>alkoholi käitle</w:t>
      </w:r>
      <w:r w:rsidR="00365518">
        <w:t>jatel</w:t>
      </w:r>
      <w:r w:rsidR="004924EB">
        <w:t xml:space="preserve"> edaspidi </w:t>
      </w:r>
      <w:r w:rsidR="004924EB" w:rsidRPr="004924EB">
        <w:t xml:space="preserve">vajadus kanda </w:t>
      </w:r>
      <w:r w:rsidR="00365518" w:rsidRPr="004924EB">
        <w:t xml:space="preserve">tooteid </w:t>
      </w:r>
      <w:r w:rsidR="004924EB" w:rsidRPr="004924EB">
        <w:t xml:space="preserve">registrisse ning ära </w:t>
      </w:r>
      <w:r w:rsidR="00365518">
        <w:t>jäävad</w:t>
      </w:r>
      <w:r w:rsidR="00365518" w:rsidRPr="004924EB">
        <w:t xml:space="preserve"> </w:t>
      </w:r>
      <w:r w:rsidR="004924EB" w:rsidRPr="004924EB">
        <w:t>ka sellega seotud kulutused</w:t>
      </w:r>
      <w:r w:rsidR="004924EB">
        <w:t xml:space="preserve"> (riigilõiv, registri kandeks </w:t>
      </w:r>
      <w:r w:rsidR="004924EB" w:rsidRPr="004924EB">
        <w:t>vajalike dokumentide kogumine</w:t>
      </w:r>
      <w:r w:rsidR="004924EB">
        <w:t>,</w:t>
      </w:r>
      <w:r w:rsidR="004924EB" w:rsidRPr="004924EB">
        <w:t xml:space="preserve"> vormistamine </w:t>
      </w:r>
      <w:r w:rsidR="004924EB">
        <w:t xml:space="preserve">ja sisestamine, laborianalüüsid </w:t>
      </w:r>
      <w:proofErr w:type="spellStart"/>
      <w:r w:rsidR="004924EB">
        <w:t>AR-i</w:t>
      </w:r>
      <w:proofErr w:type="spellEnd"/>
      <w:r w:rsidR="004924EB">
        <w:t xml:space="preserve"> kande tegemiseks </w:t>
      </w:r>
      <w:r w:rsidR="00365518">
        <w:t>ja muud</w:t>
      </w:r>
      <w:r w:rsidR="004924EB">
        <w:t>)</w:t>
      </w:r>
      <w:r w:rsidR="004924EB" w:rsidRPr="004924EB">
        <w:t>.</w:t>
      </w:r>
      <w:r w:rsidR="004924EB">
        <w:t xml:space="preserve"> Siiski peab </w:t>
      </w:r>
      <w:r w:rsidR="004924EB" w:rsidRPr="004924EB">
        <w:t>alkoholi tootja</w:t>
      </w:r>
      <w:r w:rsidR="004924EB">
        <w:t xml:space="preserve"> </w:t>
      </w:r>
      <w:r w:rsidR="004924EB" w:rsidRPr="004924EB">
        <w:lastRenderedPageBreak/>
        <w:t xml:space="preserve">vaatamata </w:t>
      </w:r>
      <w:proofErr w:type="spellStart"/>
      <w:r w:rsidR="004924EB" w:rsidRPr="004924EB">
        <w:t>AR-i</w:t>
      </w:r>
      <w:proofErr w:type="spellEnd"/>
      <w:r w:rsidR="004924EB" w:rsidRPr="004924EB">
        <w:t xml:space="preserve"> olemasolule või selle puudumisele tagama oma toodete ohutuse ning vastavalt oma enesekontrolliplaanile </w:t>
      </w:r>
      <w:r w:rsidR="00365518">
        <w:t>tegema</w:t>
      </w:r>
      <w:r w:rsidR="00365518" w:rsidRPr="004924EB">
        <w:t xml:space="preserve"> </w:t>
      </w:r>
      <w:r w:rsidR="004924EB" w:rsidRPr="004924EB">
        <w:t>laborianalüüse toodete nõuetekohasuse tagamiseks</w:t>
      </w:r>
      <w:r w:rsidR="004924EB">
        <w:t xml:space="preserve">, kuid </w:t>
      </w:r>
      <w:r w:rsidR="00365518">
        <w:t xml:space="preserve">see </w:t>
      </w:r>
      <w:r w:rsidR="004924EB">
        <w:t>ei ole ettevõtja jaoks uu</w:t>
      </w:r>
      <w:r w:rsidR="00365518">
        <w:t>s</w:t>
      </w:r>
      <w:r w:rsidR="004924EB">
        <w:t xml:space="preserve"> või </w:t>
      </w:r>
      <w:r w:rsidR="00365518">
        <w:t>lisa</w:t>
      </w:r>
      <w:r w:rsidR="004924EB">
        <w:t xml:space="preserve">kohustus. </w:t>
      </w:r>
    </w:p>
    <w:p w14:paraId="5E3D19A4" w14:textId="469FA353" w:rsidR="0022015A" w:rsidRDefault="004924EB" w:rsidP="0022015A">
      <w:pPr>
        <w:tabs>
          <w:tab w:val="left" w:pos="426"/>
        </w:tabs>
        <w:jc w:val="both"/>
      </w:pPr>
      <w:r>
        <w:t>Lisaks ei pea veini käitlevad ettevõtjad edaspidi esitama PTA-</w:t>
      </w:r>
      <w:proofErr w:type="spellStart"/>
      <w:r>
        <w:t>le</w:t>
      </w:r>
      <w:proofErr w:type="spellEnd"/>
      <w:r>
        <w:t xml:space="preserve"> iga kuu aruannet nende poolt ekspordiks, hulgimüügiks ja jaemüügiks suunatud veinitoodete kohta, kuid tulenevalt </w:t>
      </w:r>
      <w:r w:rsidRPr="003E047B">
        <w:t>Euroopa Parlamendi ja nõukogu määruse (EL) nr 1308/2013 artik</w:t>
      </w:r>
      <w:r>
        <w:t xml:space="preserve">li 147 lõikest 2 peavad ettevõtjad endiselt pidama arvestust nende käideldavate veinitoodete üle. Ka </w:t>
      </w:r>
      <w:r w:rsidR="00365518">
        <w:t xml:space="preserve">see </w:t>
      </w:r>
      <w:r>
        <w:t>ei ole ettevõtjatele uu</w:t>
      </w:r>
      <w:r w:rsidR="00365518">
        <w:t>s</w:t>
      </w:r>
      <w:r>
        <w:t xml:space="preserve"> või </w:t>
      </w:r>
      <w:r w:rsidR="00365518">
        <w:t>lisa</w:t>
      </w:r>
      <w:r>
        <w:t>kohustus.</w:t>
      </w:r>
    </w:p>
    <w:p w14:paraId="3E27294B" w14:textId="77777777" w:rsidR="0022015A" w:rsidRDefault="0022015A" w:rsidP="0022015A">
      <w:pPr>
        <w:tabs>
          <w:tab w:val="left" w:pos="426"/>
        </w:tabs>
        <w:jc w:val="both"/>
      </w:pPr>
    </w:p>
    <w:p w14:paraId="2B4D59F3" w14:textId="16AEF013" w:rsidR="00E44C21" w:rsidRDefault="0022015A" w:rsidP="0022015A">
      <w:pPr>
        <w:adjustRightInd w:val="0"/>
        <w:jc w:val="both"/>
        <w:rPr>
          <w:bCs/>
        </w:rPr>
      </w:pPr>
      <w:r w:rsidRPr="00113418">
        <w:rPr>
          <w:rFonts w:eastAsia="Calibri"/>
          <w:b/>
        </w:rPr>
        <w:t>Avaliku sektori töökoormus</w:t>
      </w:r>
      <w:r>
        <w:rPr>
          <w:rFonts w:eastAsia="Calibri"/>
          <w:b/>
        </w:rPr>
        <w:t>:</w:t>
      </w:r>
      <w:r w:rsidRPr="00AA36D1">
        <w:rPr>
          <w:rFonts w:eastAsia="Calibri"/>
        </w:rPr>
        <w:t xml:space="preserve"> a</w:t>
      </w:r>
      <w:r w:rsidRPr="00F4122B">
        <w:rPr>
          <w:rFonts w:eastAsia="Calibri"/>
        </w:rPr>
        <w:t>valiku sektori töökoormus</w:t>
      </w:r>
      <w:r>
        <w:rPr>
          <w:rFonts w:eastAsia="Calibri"/>
        </w:rPr>
        <w:t xml:space="preserve"> </w:t>
      </w:r>
      <w:r w:rsidRPr="00F4122B">
        <w:rPr>
          <w:rFonts w:eastAsia="Calibri"/>
        </w:rPr>
        <w:t>jääb</w:t>
      </w:r>
      <w:r>
        <w:rPr>
          <w:rFonts w:eastAsia="Calibri"/>
          <w:b/>
        </w:rPr>
        <w:t xml:space="preserve"> </w:t>
      </w:r>
      <w:r>
        <w:rPr>
          <w:rFonts w:eastAsia="Calibri"/>
        </w:rPr>
        <w:t>üldiselt</w:t>
      </w:r>
      <w:r w:rsidRPr="00113418">
        <w:rPr>
          <w:rFonts w:eastAsia="Calibri"/>
        </w:rPr>
        <w:t xml:space="preserve"> samaks. </w:t>
      </w:r>
      <w:r w:rsidRPr="00113418">
        <w:rPr>
          <w:bCs/>
        </w:rPr>
        <w:t xml:space="preserve">Eelnõu kohaselt ei ole ette näha uue asutuse </w:t>
      </w:r>
      <w:r>
        <w:rPr>
          <w:bCs/>
        </w:rPr>
        <w:t>või</w:t>
      </w:r>
      <w:r w:rsidRPr="00113418">
        <w:rPr>
          <w:bCs/>
        </w:rPr>
        <w:t xml:space="preserve"> struktuuriüksuse loomist</w:t>
      </w:r>
      <w:r w:rsidR="00E44C21">
        <w:rPr>
          <w:bCs/>
        </w:rPr>
        <w:t xml:space="preserve">. Seoses </w:t>
      </w:r>
      <w:proofErr w:type="spellStart"/>
      <w:r w:rsidR="00E44C21">
        <w:rPr>
          <w:bCs/>
        </w:rPr>
        <w:t>AR-i</w:t>
      </w:r>
      <w:proofErr w:type="spellEnd"/>
      <w:r w:rsidR="00E44C21">
        <w:rPr>
          <w:bCs/>
        </w:rPr>
        <w:t xml:space="preserve"> kaotamisega vabaneb inimressurss (</w:t>
      </w:r>
      <w:proofErr w:type="spellStart"/>
      <w:r w:rsidR="00E44C21" w:rsidRPr="004924EB">
        <w:rPr>
          <w:bCs/>
        </w:rPr>
        <w:t>AR-iga</w:t>
      </w:r>
      <w:proofErr w:type="spellEnd"/>
      <w:r w:rsidR="00E44C21" w:rsidRPr="004924EB">
        <w:rPr>
          <w:bCs/>
        </w:rPr>
        <w:t xml:space="preserve"> tegeleb praegu kolm inimest, kellest kaks üksnes sellega</w:t>
      </w:r>
      <w:r w:rsidR="00E44C21">
        <w:rPr>
          <w:bCs/>
        </w:rPr>
        <w:t>),</w:t>
      </w:r>
      <w:r w:rsidR="00E44C21" w:rsidRPr="00E44C21">
        <w:t xml:space="preserve"> </w:t>
      </w:r>
      <w:r w:rsidR="00E44C21" w:rsidRPr="00E44C21">
        <w:rPr>
          <w:bCs/>
        </w:rPr>
        <w:t>vaja</w:t>
      </w:r>
      <w:r w:rsidR="00E44C21">
        <w:rPr>
          <w:bCs/>
        </w:rPr>
        <w:t>lik on</w:t>
      </w:r>
      <w:r w:rsidR="00E44C21" w:rsidRPr="00E44C21">
        <w:rPr>
          <w:bCs/>
        </w:rPr>
        <w:t xml:space="preserve"> muuta töö- ja juhendmaterjale </w:t>
      </w:r>
      <w:r w:rsidR="00E44C21">
        <w:rPr>
          <w:bCs/>
        </w:rPr>
        <w:t xml:space="preserve">ning </w:t>
      </w:r>
      <w:r w:rsidR="00E44C21" w:rsidRPr="00E44C21">
        <w:rPr>
          <w:bCs/>
        </w:rPr>
        <w:t>veebilehtedel olevaid teabetekste, teha tehnilis</w:t>
      </w:r>
      <w:r w:rsidR="00E44C21">
        <w:rPr>
          <w:bCs/>
        </w:rPr>
        <w:t>i</w:t>
      </w:r>
      <w:r w:rsidR="00E44C21" w:rsidRPr="00E44C21">
        <w:rPr>
          <w:bCs/>
        </w:rPr>
        <w:t xml:space="preserve"> muudatusi (registri veebilehe sulgemine) ning teavitada järelevalveametnikke</w:t>
      </w:r>
      <w:r w:rsidR="00E44C21">
        <w:rPr>
          <w:bCs/>
        </w:rPr>
        <w:t xml:space="preserve"> muudatustest. </w:t>
      </w:r>
    </w:p>
    <w:p w14:paraId="094C4A41" w14:textId="77777777" w:rsidR="00E44C21" w:rsidRDefault="00E44C21" w:rsidP="0022015A">
      <w:pPr>
        <w:adjustRightInd w:val="0"/>
        <w:jc w:val="both"/>
        <w:rPr>
          <w:bCs/>
        </w:rPr>
      </w:pPr>
    </w:p>
    <w:p w14:paraId="10D17861" w14:textId="5FEE9B88" w:rsidR="0022015A" w:rsidRDefault="0022015A" w:rsidP="0022015A">
      <w:pPr>
        <w:jc w:val="both"/>
      </w:pPr>
      <w:commentRangeStart w:id="57"/>
      <w:r w:rsidRPr="00C75FB8">
        <w:rPr>
          <w:bCs/>
          <w:color w:val="000000" w:themeColor="text1"/>
        </w:rPr>
        <w:t>Kuna seaduse rakendamisega ei kaasne olulisi mõjusid, puudub vajadus koostada Vabariigi Valitsuse 22. detsembri 2011. a määruse nr 180 „Hea õigusloome ja normitehnika eeskiri</w:t>
      </w:r>
      <w:r>
        <w:rPr>
          <w:bCs/>
          <w:color w:val="000000" w:themeColor="text1"/>
        </w:rPr>
        <w:t>“</w:t>
      </w:r>
      <w:r w:rsidRPr="00C75FB8">
        <w:rPr>
          <w:bCs/>
          <w:color w:val="000000" w:themeColor="text1"/>
        </w:rPr>
        <w:t xml:space="preserve"> § 46 lõike 3 kohane mõjude analüüsi aruanne.</w:t>
      </w:r>
      <w:commentRangeEnd w:id="57"/>
      <w:r w:rsidR="00F77AC1">
        <w:rPr>
          <w:rStyle w:val="Kommentaariviide"/>
        </w:rPr>
        <w:commentReference w:id="57"/>
      </w:r>
    </w:p>
    <w:p w14:paraId="5F7B3277" w14:textId="77777777" w:rsidR="0022015A" w:rsidRPr="00E567BE" w:rsidRDefault="0022015A" w:rsidP="00B66736">
      <w:pPr>
        <w:jc w:val="both"/>
      </w:pPr>
    </w:p>
    <w:p w14:paraId="2FA5777C" w14:textId="11DDF5A7" w:rsidR="00B66736" w:rsidRDefault="00B66736" w:rsidP="00A40FD8">
      <w:pPr>
        <w:rPr>
          <w:b/>
          <w:bCs/>
        </w:rPr>
      </w:pPr>
      <w:r>
        <w:rPr>
          <w:b/>
          <w:bCs/>
        </w:rPr>
        <w:t>7</w:t>
      </w:r>
      <w:r w:rsidRPr="00C63C8E">
        <w:rPr>
          <w:b/>
          <w:bCs/>
        </w:rPr>
        <w:t>. Seaduse rakendamisega</w:t>
      </w:r>
      <w:r w:rsidRPr="002D6483">
        <w:rPr>
          <w:b/>
          <w:bCs/>
        </w:rPr>
        <w:t xml:space="preserve"> seot</w:t>
      </w:r>
      <w:r>
        <w:rPr>
          <w:b/>
          <w:bCs/>
        </w:rPr>
        <w:t>ud riigi ja kohaliku omavalitsuse tegevused, eeldatavad kulu</w:t>
      </w:r>
      <w:r w:rsidRPr="002D6483">
        <w:rPr>
          <w:b/>
          <w:bCs/>
        </w:rPr>
        <w:t>d ja tulud</w:t>
      </w:r>
    </w:p>
    <w:p w14:paraId="79E59FD8" w14:textId="77777777" w:rsidR="00B66736" w:rsidRPr="00180A7B" w:rsidRDefault="00B66736" w:rsidP="00B66736">
      <w:pPr>
        <w:jc w:val="both"/>
      </w:pPr>
    </w:p>
    <w:p w14:paraId="2B6487A9" w14:textId="5E3354C5" w:rsidR="002361A1" w:rsidRDefault="00D06671" w:rsidP="002361A1">
      <w:pPr>
        <w:jc w:val="both"/>
      </w:pPr>
      <w:r>
        <w:t>Eelnõus</w:t>
      </w:r>
      <w:r w:rsidR="0069234A">
        <w:t xml:space="preserve"> kavandatavate muudatuste</w:t>
      </w:r>
      <w:r w:rsidR="002361A1">
        <w:t xml:space="preserve"> rakendamiseks on vaja riigil teha </w:t>
      </w:r>
      <w:r w:rsidR="00A904B3">
        <w:t xml:space="preserve">mõningaid </w:t>
      </w:r>
      <w:r w:rsidR="002361A1">
        <w:t>ümberkorraldusi riigieelarve vahendites</w:t>
      </w:r>
      <w:r w:rsidR="00A904B3">
        <w:t xml:space="preserve">. </w:t>
      </w:r>
      <w:r>
        <w:t xml:space="preserve">Seoses </w:t>
      </w:r>
      <w:proofErr w:type="spellStart"/>
      <w:r w:rsidR="00A904B3">
        <w:t>AR</w:t>
      </w:r>
      <w:r>
        <w:t>-i</w:t>
      </w:r>
      <w:proofErr w:type="spellEnd"/>
      <w:r w:rsidR="00A904B3">
        <w:t xml:space="preserve"> kaotamisega </w:t>
      </w:r>
      <w:r>
        <w:t>puudub edaspidi vajadus teha kulutusi registri</w:t>
      </w:r>
      <w:r w:rsidR="00A904B3">
        <w:t xml:space="preserve"> </w:t>
      </w:r>
      <w:r w:rsidR="00B56648">
        <w:t>tehnilise</w:t>
      </w:r>
      <w:r>
        <w:t>le</w:t>
      </w:r>
      <w:r w:rsidR="00B56648">
        <w:t xml:space="preserve"> haldamise</w:t>
      </w:r>
      <w:r>
        <w:t>le</w:t>
      </w:r>
      <w:r w:rsidR="00B56648">
        <w:t xml:space="preserve"> ja </w:t>
      </w:r>
      <w:r>
        <w:t>registri toimingutega seotud personalile</w:t>
      </w:r>
      <w:r w:rsidR="00214D83">
        <w:t>. P</w:t>
      </w:r>
      <w:r w:rsidR="00214D83" w:rsidRPr="00715B21">
        <w:t xml:space="preserve">ersonalikulu on võimalik </w:t>
      </w:r>
      <w:r w:rsidR="00214D83">
        <w:t xml:space="preserve">edaspidi </w:t>
      </w:r>
      <w:r w:rsidR="00214D83" w:rsidRPr="00715B21">
        <w:t xml:space="preserve">suunata </w:t>
      </w:r>
      <w:r w:rsidR="00214D83">
        <w:t>teistesse</w:t>
      </w:r>
      <w:r w:rsidR="00214D83" w:rsidRPr="00715B21">
        <w:t xml:space="preserve"> järelevalve</w:t>
      </w:r>
      <w:r w:rsidR="00214D83">
        <w:t xml:space="preserve">tegevustesse ning </w:t>
      </w:r>
      <w:proofErr w:type="spellStart"/>
      <w:r w:rsidR="00214D83" w:rsidRPr="00715B21">
        <w:t>AR-i</w:t>
      </w:r>
      <w:proofErr w:type="spellEnd"/>
      <w:r w:rsidR="00214D83" w:rsidRPr="00715B21">
        <w:t xml:space="preserve"> sulgemise ja andmete arhiveerimise kulutused </w:t>
      </w:r>
      <w:r w:rsidR="00214D83">
        <w:t xml:space="preserve">saab katta </w:t>
      </w:r>
      <w:r w:rsidR="00214D83" w:rsidRPr="00715B21">
        <w:t xml:space="preserve">seniste </w:t>
      </w:r>
      <w:proofErr w:type="spellStart"/>
      <w:r w:rsidR="00214D83" w:rsidRPr="00715B21">
        <w:t>AR-i</w:t>
      </w:r>
      <w:proofErr w:type="spellEnd"/>
      <w:r w:rsidR="00214D83" w:rsidRPr="00715B21">
        <w:t xml:space="preserve"> tehnilise haldamisega seotud ressursside</w:t>
      </w:r>
      <w:r w:rsidR="00214D83">
        <w:t xml:space="preserve"> arvelt</w:t>
      </w:r>
      <w:r w:rsidR="00214D83" w:rsidRPr="00715B21">
        <w:t xml:space="preserve">, mistõttu puudub </w:t>
      </w:r>
      <w:r w:rsidR="00365518" w:rsidRPr="00715B21">
        <w:t xml:space="preserve">vajadus </w:t>
      </w:r>
      <w:proofErr w:type="spellStart"/>
      <w:r w:rsidR="00365518" w:rsidRPr="00715B21">
        <w:t>AR-i</w:t>
      </w:r>
      <w:proofErr w:type="spellEnd"/>
      <w:r w:rsidR="00365518" w:rsidRPr="00715B21">
        <w:t xml:space="preserve"> sulgemisega seotud toiminguteks </w:t>
      </w:r>
      <w:r w:rsidR="00214D83" w:rsidRPr="00715B21">
        <w:t xml:space="preserve">näha </w:t>
      </w:r>
      <w:r w:rsidR="00365518" w:rsidRPr="00715B21">
        <w:t xml:space="preserve">ette </w:t>
      </w:r>
      <w:r w:rsidR="00365518">
        <w:t>lisavahendeid riigieelarvest</w:t>
      </w:r>
      <w:r w:rsidR="00214D83" w:rsidRPr="00715B21">
        <w:t>.</w:t>
      </w:r>
      <w:r w:rsidR="00A904B3">
        <w:t xml:space="preserve"> </w:t>
      </w:r>
      <w:r>
        <w:t xml:space="preserve">Samas jääb </w:t>
      </w:r>
      <w:r w:rsidR="00A904B3">
        <w:t>riigieelarve</w:t>
      </w:r>
      <w:r>
        <w:t xml:space="preserve">sse laekumata </w:t>
      </w:r>
      <w:proofErr w:type="spellStart"/>
      <w:r>
        <w:t>AR</w:t>
      </w:r>
      <w:r w:rsidR="00365518">
        <w:t>-i</w:t>
      </w:r>
      <w:proofErr w:type="spellEnd"/>
      <w:r>
        <w:t xml:space="preserve"> kannete tegemiseks tasut</w:t>
      </w:r>
      <w:r w:rsidR="00365518">
        <w:t>av</w:t>
      </w:r>
      <w:r w:rsidR="00A904B3">
        <w:t xml:space="preserve"> riigilõiv.</w:t>
      </w:r>
    </w:p>
    <w:p w14:paraId="1656B027" w14:textId="77777777" w:rsidR="00A904B3" w:rsidRDefault="00A904B3" w:rsidP="002361A1">
      <w:pPr>
        <w:jc w:val="both"/>
      </w:pPr>
    </w:p>
    <w:p w14:paraId="06EFC8E1" w14:textId="11BB2C9F" w:rsidR="00A904B3" w:rsidRDefault="00A904B3" w:rsidP="002361A1">
      <w:pPr>
        <w:jc w:val="both"/>
      </w:pPr>
      <w:proofErr w:type="spellStart"/>
      <w:r>
        <w:t>AR-i</w:t>
      </w:r>
      <w:proofErr w:type="spellEnd"/>
      <w:r>
        <w:t xml:space="preserve"> aastased kulud o</w:t>
      </w:r>
      <w:r w:rsidR="00E473D4">
        <w:t>lid</w:t>
      </w:r>
      <w:r>
        <w:t xml:space="preserve"> </w:t>
      </w:r>
      <w:r w:rsidR="00E473D4">
        <w:t xml:space="preserve">2024. aastal </w:t>
      </w:r>
      <w:r w:rsidR="00214D83">
        <w:t>86 200</w:t>
      </w:r>
      <w:r>
        <w:t xml:space="preserve"> euro</w:t>
      </w:r>
      <w:r w:rsidR="001B7B41">
        <w:t>t</w:t>
      </w:r>
      <w:r>
        <w:t>, mis hõlma</w:t>
      </w:r>
      <w:r w:rsidR="0035648E">
        <w:t>vad</w:t>
      </w:r>
      <w:r>
        <w:t xml:space="preserve"> nii personalikulu kui ka registri ülalpidamiskulusid. </w:t>
      </w:r>
      <w:r w:rsidR="001B7B41">
        <w:t>AR paikneb platvormil, millele pakub hooldust ainult üks ettevõt</w:t>
      </w:r>
      <w:r w:rsidR="00C63C8E">
        <w:t>ja</w:t>
      </w:r>
      <w:r w:rsidR="0012422F">
        <w:t>,</w:t>
      </w:r>
      <w:r w:rsidR="00180A7B">
        <w:t xml:space="preserve"> ning arvestades, et </w:t>
      </w:r>
      <w:proofErr w:type="spellStart"/>
      <w:r w:rsidR="00180A7B">
        <w:t>AR</w:t>
      </w:r>
      <w:r w:rsidR="0012422F">
        <w:t>-i</w:t>
      </w:r>
      <w:proofErr w:type="spellEnd"/>
      <w:r w:rsidR="00180A7B">
        <w:t xml:space="preserve"> platvorm on väga vananenud,</w:t>
      </w:r>
      <w:r w:rsidR="0012422F">
        <w:t xml:space="preserve"> siis suurenevad </w:t>
      </w:r>
      <w:proofErr w:type="spellStart"/>
      <w:r w:rsidR="0012422F">
        <w:t>AR-i</w:t>
      </w:r>
      <w:proofErr w:type="spellEnd"/>
      <w:r w:rsidR="0012422F">
        <w:t xml:space="preserve"> </w:t>
      </w:r>
      <w:r w:rsidR="001B7B41">
        <w:t xml:space="preserve">hoolduskulud </w:t>
      </w:r>
      <w:r w:rsidR="00180A7B">
        <w:t>iga</w:t>
      </w:r>
      <w:r w:rsidR="0012422F">
        <w:t>l aastal</w:t>
      </w:r>
      <w:r w:rsidR="001B7B41">
        <w:t xml:space="preserve">. </w:t>
      </w:r>
      <w:r w:rsidR="00E473D4">
        <w:t>2024. aastal oli</w:t>
      </w:r>
      <w:r w:rsidR="004C0A4B">
        <w:t xml:space="preserve"> </w:t>
      </w:r>
      <w:proofErr w:type="spellStart"/>
      <w:r w:rsidR="004C0A4B">
        <w:t>AR-i</w:t>
      </w:r>
      <w:proofErr w:type="spellEnd"/>
      <w:r w:rsidR="004C0A4B">
        <w:t xml:space="preserve"> aasta</w:t>
      </w:r>
      <w:r w:rsidR="00126B02">
        <w:t>n</w:t>
      </w:r>
      <w:r w:rsidR="004C0A4B">
        <w:t xml:space="preserve">e hoolduskulude maksumus </w:t>
      </w:r>
      <w:r w:rsidR="00214D83">
        <w:t>14 150</w:t>
      </w:r>
      <w:r w:rsidR="004C0A4B">
        <w:t xml:space="preserve"> eurot. </w:t>
      </w:r>
      <w:proofErr w:type="spellStart"/>
      <w:r w:rsidR="001B7B41">
        <w:t>PTA-s</w:t>
      </w:r>
      <w:proofErr w:type="spellEnd"/>
      <w:r w:rsidR="0035648E">
        <w:t xml:space="preserve"> </w:t>
      </w:r>
      <w:r w:rsidR="00180A7B">
        <w:t xml:space="preserve">tegeleb </w:t>
      </w:r>
      <w:proofErr w:type="spellStart"/>
      <w:r w:rsidR="001B7B41">
        <w:t>AR</w:t>
      </w:r>
      <w:r w:rsidR="0012422F">
        <w:t>-i</w:t>
      </w:r>
      <w:proofErr w:type="spellEnd"/>
      <w:r w:rsidR="001B7B41">
        <w:t xml:space="preserve"> registrikannete kontrollimise ja haldamisega</w:t>
      </w:r>
      <w:r w:rsidR="00180A7B">
        <w:t xml:space="preserve"> kolm</w:t>
      </w:r>
      <w:r w:rsidR="0035648E">
        <w:t xml:space="preserve"> töötajat, </w:t>
      </w:r>
      <w:r w:rsidR="00180A7B">
        <w:t>kusjuures kaks töötajat</w:t>
      </w:r>
      <w:r w:rsidR="001B7B41">
        <w:t xml:space="preserve"> tegele</w:t>
      </w:r>
      <w:r w:rsidR="0035648E">
        <w:t>vad ainult</w:t>
      </w:r>
      <w:r w:rsidR="00180A7B">
        <w:t xml:space="preserve"> üksnes </w:t>
      </w:r>
      <w:proofErr w:type="spellStart"/>
      <w:r w:rsidR="00180A7B">
        <w:t>AR-iga</w:t>
      </w:r>
      <w:proofErr w:type="spellEnd"/>
      <w:r w:rsidR="00180A7B">
        <w:t>.</w:t>
      </w:r>
    </w:p>
    <w:p w14:paraId="7B47AB7A" w14:textId="77777777" w:rsidR="001B7B41" w:rsidRDefault="001B7B41" w:rsidP="002361A1">
      <w:pPr>
        <w:jc w:val="both"/>
      </w:pPr>
    </w:p>
    <w:p w14:paraId="585A3925" w14:textId="7ACD8178" w:rsidR="0069234A" w:rsidRDefault="001B7B41" w:rsidP="002361A1">
      <w:pPr>
        <w:jc w:val="both"/>
      </w:pPr>
      <w:r>
        <w:t xml:space="preserve">Kõikide </w:t>
      </w:r>
      <w:proofErr w:type="spellStart"/>
      <w:r>
        <w:t>AR</w:t>
      </w:r>
      <w:r w:rsidR="00126B02">
        <w:t>-i</w:t>
      </w:r>
      <w:proofErr w:type="spellEnd"/>
      <w:r>
        <w:t xml:space="preserve"> kannete puhul tuleb tasuda riigilõiv, </w:t>
      </w:r>
      <w:r w:rsidR="0012422F">
        <w:t xml:space="preserve">mis </w:t>
      </w:r>
      <w:r>
        <w:t xml:space="preserve">uue registrikande </w:t>
      </w:r>
      <w:r w:rsidR="0012422F">
        <w:t xml:space="preserve">tegemise puhul </w:t>
      </w:r>
      <w:r>
        <w:t xml:space="preserve">on 10 eurot ning olemasoleva registrikande pikendamise </w:t>
      </w:r>
      <w:r w:rsidR="0012422F">
        <w:t xml:space="preserve">puhul </w:t>
      </w:r>
      <w:r>
        <w:t>on 4 eurot. 202</w:t>
      </w:r>
      <w:r w:rsidR="00C977C0">
        <w:t>4</w:t>
      </w:r>
      <w:r>
        <w:t xml:space="preserve">. aasta andmete põhjal tehti </w:t>
      </w:r>
      <w:proofErr w:type="spellStart"/>
      <w:r>
        <w:t>AR-i</w:t>
      </w:r>
      <w:proofErr w:type="spellEnd"/>
      <w:r>
        <w:t xml:space="preserve"> 10 </w:t>
      </w:r>
      <w:r w:rsidR="00C977C0">
        <w:t>009</w:t>
      </w:r>
      <w:r>
        <w:t xml:space="preserve"> uut registrikannet ning pikendati </w:t>
      </w:r>
      <w:r w:rsidR="00C977C0">
        <w:t>3532</w:t>
      </w:r>
      <w:r>
        <w:t xml:space="preserve"> registrikannet, mille eest maksti riigilõivu kokku 114 </w:t>
      </w:r>
      <w:r w:rsidR="00C977C0">
        <w:t>218</w:t>
      </w:r>
      <w:r>
        <w:t xml:space="preserve"> eurot.</w:t>
      </w:r>
      <w:r w:rsidR="00DA7CEC">
        <w:t xml:space="preserve"> </w:t>
      </w:r>
    </w:p>
    <w:p w14:paraId="16085171" w14:textId="77777777" w:rsidR="000866DE" w:rsidRDefault="000866DE" w:rsidP="002361A1">
      <w:pPr>
        <w:jc w:val="both"/>
      </w:pPr>
    </w:p>
    <w:p w14:paraId="15DD014C" w14:textId="35B87901" w:rsidR="00915DEC" w:rsidRPr="00915DEC" w:rsidRDefault="00915DEC" w:rsidP="00180A7B">
      <w:pPr>
        <w:adjustRightInd w:val="0"/>
        <w:jc w:val="both"/>
        <w:rPr>
          <w:bCs/>
        </w:rPr>
      </w:pPr>
      <w:r>
        <w:rPr>
          <w:bCs/>
        </w:rPr>
        <w:t>V</w:t>
      </w:r>
      <w:r w:rsidRPr="00E44C21">
        <w:rPr>
          <w:bCs/>
        </w:rPr>
        <w:t>aja</w:t>
      </w:r>
      <w:r>
        <w:rPr>
          <w:bCs/>
        </w:rPr>
        <w:t>lik on</w:t>
      </w:r>
      <w:r w:rsidRPr="00E44C21">
        <w:rPr>
          <w:bCs/>
        </w:rPr>
        <w:t xml:space="preserve"> muuta töö- ja juhendmaterjale </w:t>
      </w:r>
      <w:r>
        <w:rPr>
          <w:bCs/>
        </w:rPr>
        <w:t xml:space="preserve">ning </w:t>
      </w:r>
      <w:r w:rsidRPr="00E44C21">
        <w:rPr>
          <w:bCs/>
        </w:rPr>
        <w:t>veebilehtedel olevaid teabetekste, teha tehnilis</w:t>
      </w:r>
      <w:r>
        <w:rPr>
          <w:bCs/>
        </w:rPr>
        <w:t>i</w:t>
      </w:r>
      <w:r w:rsidRPr="00E44C21">
        <w:rPr>
          <w:bCs/>
        </w:rPr>
        <w:t xml:space="preserve"> muudatusi (registri veebilehe sulgemine) ning teavitada järelevalveametnikke</w:t>
      </w:r>
      <w:r>
        <w:rPr>
          <w:bCs/>
        </w:rPr>
        <w:t xml:space="preserve"> muudatustest</w:t>
      </w:r>
      <w:r w:rsidR="0012422F">
        <w:rPr>
          <w:bCs/>
        </w:rPr>
        <w:t>. Nimetatud tegevustega kaasnevad kulud</w:t>
      </w:r>
      <w:r w:rsidR="00180A7B">
        <w:rPr>
          <w:bCs/>
        </w:rPr>
        <w:t xml:space="preserve"> kaetakse asutuste ee</w:t>
      </w:r>
      <w:r w:rsidR="00E473D4">
        <w:rPr>
          <w:bCs/>
        </w:rPr>
        <w:t>l</w:t>
      </w:r>
      <w:r w:rsidR="00180A7B">
        <w:rPr>
          <w:bCs/>
        </w:rPr>
        <w:t>arvest</w:t>
      </w:r>
      <w:r w:rsidR="00E473D4">
        <w:rPr>
          <w:bCs/>
        </w:rPr>
        <w:t>.</w:t>
      </w:r>
    </w:p>
    <w:p w14:paraId="42BBC348" w14:textId="77777777" w:rsidR="00915DEC" w:rsidRDefault="00915DEC" w:rsidP="002361A1">
      <w:pPr>
        <w:jc w:val="both"/>
      </w:pPr>
    </w:p>
    <w:p w14:paraId="2EB881EE" w14:textId="22A50065" w:rsidR="0069234A" w:rsidRDefault="00180A7B" w:rsidP="002361A1">
      <w:pPr>
        <w:jc w:val="both"/>
      </w:pPr>
      <w:r>
        <w:t>Eelnõus</w:t>
      </w:r>
      <w:r w:rsidR="0069234A">
        <w:t xml:space="preserve"> kavandatavate muudatuste </w:t>
      </w:r>
      <w:r w:rsidR="0069234A" w:rsidRPr="000F05A3">
        <w:t>rakendamisega ei kaasne</w:t>
      </w:r>
      <w:r w:rsidR="0035044E">
        <w:t xml:space="preserve"> tegevusi,</w:t>
      </w:r>
      <w:r w:rsidR="0069234A" w:rsidRPr="000F05A3">
        <w:t xml:space="preserve"> kulusid ega tulusid kohalikele omavalitsustele.</w:t>
      </w:r>
    </w:p>
    <w:p w14:paraId="101519C2" w14:textId="77777777" w:rsidR="00B66736" w:rsidRPr="00180A7B" w:rsidRDefault="00B66736" w:rsidP="00B66736">
      <w:pPr>
        <w:jc w:val="both"/>
      </w:pPr>
    </w:p>
    <w:p w14:paraId="1489E9F1" w14:textId="77777777" w:rsidR="00B66736" w:rsidRDefault="00B66736" w:rsidP="00A40FD8">
      <w:pPr>
        <w:rPr>
          <w:b/>
          <w:bCs/>
        </w:rPr>
      </w:pPr>
      <w:r w:rsidRPr="00BB4E69">
        <w:rPr>
          <w:b/>
          <w:bCs/>
        </w:rPr>
        <w:t>8. Rakendusaktid</w:t>
      </w:r>
    </w:p>
    <w:p w14:paraId="09E07A73" w14:textId="77777777" w:rsidR="00B66736" w:rsidRPr="00180A7B" w:rsidRDefault="00B66736" w:rsidP="00B66736">
      <w:pPr>
        <w:jc w:val="both"/>
      </w:pPr>
    </w:p>
    <w:p w14:paraId="71F48273" w14:textId="00C0376C" w:rsidR="00836370" w:rsidRDefault="00836370" w:rsidP="00A40FD8">
      <w:pPr>
        <w:rPr>
          <w:b/>
          <w:bCs/>
        </w:rPr>
      </w:pPr>
      <w:r w:rsidRPr="00E8470D">
        <w:rPr>
          <w:b/>
          <w:bCs/>
        </w:rPr>
        <w:t>8.</w:t>
      </w:r>
      <w:r>
        <w:rPr>
          <w:b/>
          <w:bCs/>
        </w:rPr>
        <w:t>1</w:t>
      </w:r>
      <w:r w:rsidRPr="00E8470D">
        <w:rPr>
          <w:b/>
          <w:bCs/>
        </w:rPr>
        <w:t xml:space="preserve"> Uus rakendusakt</w:t>
      </w:r>
    </w:p>
    <w:p w14:paraId="5A7C3E8D" w14:textId="77777777" w:rsidR="0012422F" w:rsidRPr="00C977C0" w:rsidRDefault="0012422F" w:rsidP="00B66736">
      <w:pPr>
        <w:jc w:val="both"/>
        <w:rPr>
          <w:b/>
          <w:bCs/>
        </w:rPr>
      </w:pPr>
    </w:p>
    <w:p w14:paraId="1970FBEF" w14:textId="521686BE" w:rsidR="00836370" w:rsidRDefault="006559CF" w:rsidP="00B66736">
      <w:pPr>
        <w:jc w:val="both"/>
      </w:pPr>
      <w:r w:rsidRPr="006559CF">
        <w:t xml:space="preserve">Seaduseelnõuga ei kaasne vajadust töötada välja uusi rakendusakte. </w:t>
      </w:r>
    </w:p>
    <w:p w14:paraId="6CBF677B" w14:textId="77777777" w:rsidR="0022015A" w:rsidRPr="00836370" w:rsidRDefault="0022015A" w:rsidP="00B66736">
      <w:pPr>
        <w:jc w:val="both"/>
      </w:pPr>
    </w:p>
    <w:p w14:paraId="03C65497" w14:textId="0A764D4C" w:rsidR="00B66736" w:rsidRDefault="006B5545" w:rsidP="00A40FD8">
      <w:pPr>
        <w:rPr>
          <w:b/>
          <w:bCs/>
        </w:rPr>
      </w:pPr>
      <w:r w:rsidRPr="00E8470D">
        <w:rPr>
          <w:b/>
          <w:bCs/>
        </w:rPr>
        <w:t>8.</w:t>
      </w:r>
      <w:r w:rsidR="00836370">
        <w:rPr>
          <w:b/>
          <w:bCs/>
        </w:rPr>
        <w:t>2</w:t>
      </w:r>
      <w:r w:rsidRPr="00E8470D">
        <w:rPr>
          <w:b/>
          <w:bCs/>
        </w:rPr>
        <w:t xml:space="preserve"> Muudetav rakendusakt</w:t>
      </w:r>
    </w:p>
    <w:p w14:paraId="274378D7" w14:textId="77777777" w:rsidR="0012422F" w:rsidRPr="00E8470D" w:rsidRDefault="0012422F" w:rsidP="00B66736">
      <w:pPr>
        <w:jc w:val="both"/>
        <w:rPr>
          <w:b/>
          <w:bCs/>
        </w:rPr>
      </w:pPr>
    </w:p>
    <w:p w14:paraId="1639E2D5" w14:textId="3308F7B9" w:rsidR="00C427E9" w:rsidRDefault="00A95547" w:rsidP="00B66736">
      <w:pPr>
        <w:jc w:val="both"/>
      </w:pPr>
      <w:r w:rsidRPr="00A95547">
        <w:t>Eelnõu seadusena rakendamiseks tuleb muuta</w:t>
      </w:r>
      <w:r w:rsidR="00C427E9">
        <w:t xml:space="preserve"> maaeluministri 18. augusti 2020.</w:t>
      </w:r>
      <w:r w:rsidR="0012422F">
        <w:t xml:space="preserve"> </w:t>
      </w:r>
      <w:r w:rsidR="00C427E9">
        <w:t>a määrus</w:t>
      </w:r>
      <w:r w:rsidR="0012422F">
        <w:t>t</w:t>
      </w:r>
      <w:r w:rsidR="00C427E9">
        <w:t xml:space="preserve"> nr 57 „</w:t>
      </w:r>
      <w:r w:rsidR="00C427E9" w:rsidRPr="00C427E9">
        <w:t>Põllumajandus- ja Toiduameti põhimäärus</w:t>
      </w:r>
      <w:r w:rsidR="00C427E9">
        <w:t>“ (</w:t>
      </w:r>
      <w:r w:rsidR="00C427E9" w:rsidRPr="00C427E9">
        <w:t>https://www.riigiteataja.ee/akt/102082025028</w:t>
      </w:r>
      <w:r w:rsidR="00C427E9">
        <w:t>)</w:t>
      </w:r>
      <w:r w:rsidR="0012422F">
        <w:t>.</w:t>
      </w:r>
    </w:p>
    <w:p w14:paraId="10C4EE7F" w14:textId="77777777" w:rsidR="00836370" w:rsidRDefault="00836370" w:rsidP="00B66736">
      <w:pPr>
        <w:jc w:val="both"/>
      </w:pPr>
    </w:p>
    <w:p w14:paraId="73BB3A47" w14:textId="3B34601F" w:rsidR="006B5545" w:rsidRPr="00E8470D" w:rsidRDefault="006B5545" w:rsidP="00A40FD8">
      <w:pPr>
        <w:rPr>
          <w:b/>
          <w:bCs/>
        </w:rPr>
      </w:pPr>
      <w:r w:rsidRPr="00E8470D">
        <w:rPr>
          <w:b/>
          <w:bCs/>
        </w:rPr>
        <w:t>8.3 Kehtetuks muutuv</w:t>
      </w:r>
      <w:r w:rsidR="0012422F">
        <w:rPr>
          <w:b/>
          <w:bCs/>
        </w:rPr>
        <w:t>ad</w:t>
      </w:r>
      <w:r w:rsidRPr="00E8470D">
        <w:rPr>
          <w:b/>
          <w:bCs/>
        </w:rPr>
        <w:t xml:space="preserve"> rakendusakt</w:t>
      </w:r>
      <w:r w:rsidR="0012422F">
        <w:rPr>
          <w:b/>
          <w:bCs/>
        </w:rPr>
        <w:t>id</w:t>
      </w:r>
    </w:p>
    <w:p w14:paraId="465DAAB3" w14:textId="3187DC95" w:rsidR="00C977C0" w:rsidRDefault="00A95547" w:rsidP="00B66736">
      <w:pPr>
        <w:jc w:val="both"/>
      </w:pPr>
      <w:commentRangeStart w:id="58"/>
      <w:r>
        <w:t>Eelnõu seadusena jõustumisel muutuvad tulenevalt haldusmenetluse seaduse § 93 lõikest 1 volitusnormi kehtetuks tunnistamise tõttu kehtetuks:</w:t>
      </w:r>
      <w:commentRangeEnd w:id="58"/>
      <w:r>
        <w:commentReference w:id="58"/>
      </w:r>
      <w:r>
        <w:t xml:space="preserve"> </w:t>
      </w:r>
    </w:p>
    <w:p w14:paraId="487ACEFB" w14:textId="6053C155" w:rsidR="00F24540" w:rsidRPr="007A34C6" w:rsidRDefault="00A95547" w:rsidP="00C977C0">
      <w:pPr>
        <w:pStyle w:val="Loendilik"/>
        <w:numPr>
          <w:ilvl w:val="0"/>
          <w:numId w:val="12"/>
        </w:numPr>
        <w:jc w:val="both"/>
        <w:rPr>
          <w:rFonts w:ascii="Times New Roman" w:hAnsi="Times New Roman" w:cs="Times New Roman"/>
          <w:sz w:val="24"/>
          <w:szCs w:val="24"/>
        </w:rPr>
      </w:pPr>
      <w:r w:rsidRPr="072EFDDD">
        <w:rPr>
          <w:rFonts w:ascii="Times New Roman" w:hAnsi="Times New Roman" w:cs="Times New Roman"/>
          <w:sz w:val="24"/>
          <w:szCs w:val="24"/>
        </w:rPr>
        <w:t>Vabariigi Valitsuse 6. augusti 2002.</w:t>
      </w:r>
      <w:r w:rsidR="0012422F" w:rsidRPr="072EFDDD">
        <w:rPr>
          <w:rFonts w:ascii="Times New Roman" w:hAnsi="Times New Roman" w:cs="Times New Roman"/>
          <w:sz w:val="24"/>
          <w:szCs w:val="24"/>
        </w:rPr>
        <w:t xml:space="preserve"> </w:t>
      </w:r>
      <w:r w:rsidRPr="072EFDDD">
        <w:rPr>
          <w:rFonts w:ascii="Times New Roman" w:hAnsi="Times New Roman" w:cs="Times New Roman"/>
          <w:sz w:val="24"/>
          <w:szCs w:val="24"/>
        </w:rPr>
        <w:t>a määrus nr 250 „Volitatud laborina tegutsemise õiguse andmise, muutmise, peatamise ja kehtetuks tunnistamise kord“ (</w:t>
      </w:r>
      <w:r w:rsidR="00DB332C" w:rsidRPr="072EFDDD">
        <w:rPr>
          <w:rFonts w:ascii="Times New Roman" w:hAnsi="Times New Roman" w:cs="Times New Roman"/>
          <w:sz w:val="24"/>
          <w:szCs w:val="24"/>
        </w:rPr>
        <w:t>https://www.riigiteataja.ee/akt/105072023260</w:t>
      </w:r>
      <w:r w:rsidRPr="072EFDDD">
        <w:rPr>
          <w:rFonts w:ascii="Times New Roman" w:hAnsi="Times New Roman" w:cs="Times New Roman"/>
          <w:sz w:val="24"/>
          <w:szCs w:val="24"/>
        </w:rPr>
        <w:t>);</w:t>
      </w:r>
    </w:p>
    <w:p w14:paraId="757B906C" w14:textId="77777777" w:rsidR="00C977C0" w:rsidRPr="007A34C6" w:rsidRDefault="00C977C0" w:rsidP="00C977C0">
      <w:pPr>
        <w:pStyle w:val="Loendilik"/>
        <w:numPr>
          <w:ilvl w:val="0"/>
          <w:numId w:val="12"/>
        </w:numPr>
        <w:jc w:val="both"/>
        <w:rPr>
          <w:rFonts w:ascii="Times New Roman" w:hAnsi="Times New Roman" w:cs="Times New Roman"/>
          <w:sz w:val="24"/>
          <w:szCs w:val="24"/>
        </w:rPr>
      </w:pPr>
      <w:r w:rsidRPr="007A34C6">
        <w:rPr>
          <w:rFonts w:ascii="Times New Roman" w:hAnsi="Times New Roman" w:cs="Times New Roman"/>
          <w:sz w:val="24"/>
          <w:szCs w:val="24"/>
        </w:rPr>
        <w:t>põllumajandusministri 21. augusti 2002. a määrus nr 69 „Riiklikku alkoholiregistrisse registrikande tegemiseks esitatava taotluse vorminõuded“ (https://www.riigiteataja.ee/akt/123102014009);</w:t>
      </w:r>
    </w:p>
    <w:p w14:paraId="47054BA1" w14:textId="2AEEF21F" w:rsidR="00C977C0" w:rsidRPr="007A34C6" w:rsidRDefault="00C977C0" w:rsidP="00C977C0">
      <w:pPr>
        <w:pStyle w:val="Loendilik"/>
        <w:numPr>
          <w:ilvl w:val="0"/>
          <w:numId w:val="12"/>
        </w:numPr>
        <w:jc w:val="both"/>
        <w:rPr>
          <w:rFonts w:ascii="Times New Roman" w:hAnsi="Times New Roman" w:cs="Times New Roman"/>
          <w:sz w:val="24"/>
          <w:szCs w:val="24"/>
        </w:rPr>
      </w:pPr>
      <w:r w:rsidRPr="072EFDDD">
        <w:rPr>
          <w:rFonts w:ascii="Times New Roman" w:hAnsi="Times New Roman" w:cs="Times New Roman"/>
          <w:sz w:val="24"/>
          <w:szCs w:val="24"/>
        </w:rPr>
        <w:t xml:space="preserve">põllumajandusministri 10. detsembri </w:t>
      </w:r>
      <w:commentRangeStart w:id="59"/>
      <w:r w:rsidRPr="072EFDDD">
        <w:rPr>
          <w:rFonts w:ascii="Times New Roman" w:hAnsi="Times New Roman" w:cs="Times New Roman"/>
          <w:sz w:val="24"/>
          <w:szCs w:val="24"/>
        </w:rPr>
        <w:t>2002</w:t>
      </w:r>
      <w:commentRangeEnd w:id="59"/>
      <w:r>
        <w:commentReference w:id="59"/>
      </w:r>
      <w:r w:rsidR="0012422F" w:rsidRPr="072EFDDD">
        <w:rPr>
          <w:rFonts w:ascii="Times New Roman" w:hAnsi="Times New Roman" w:cs="Times New Roman"/>
          <w:sz w:val="24"/>
          <w:szCs w:val="24"/>
        </w:rPr>
        <w:t>. a</w:t>
      </w:r>
      <w:r w:rsidRPr="072EFDDD">
        <w:rPr>
          <w:rFonts w:ascii="Times New Roman" w:hAnsi="Times New Roman" w:cs="Times New Roman"/>
          <w:sz w:val="24"/>
          <w:szCs w:val="24"/>
        </w:rPr>
        <w:t xml:space="preserve"> määrus nr 183 „Veini kohta aruande esitamise kord ja aruande vorminõuded“ (https://www.riigiteataja.ee/akt/13284219); </w:t>
      </w:r>
    </w:p>
    <w:p w14:paraId="193D5332" w14:textId="3269D36B" w:rsidR="00C977C0" w:rsidRPr="007A34C6" w:rsidRDefault="00C977C0" w:rsidP="00C977C0">
      <w:pPr>
        <w:pStyle w:val="Loendilik"/>
        <w:numPr>
          <w:ilvl w:val="0"/>
          <w:numId w:val="12"/>
        </w:numPr>
        <w:jc w:val="both"/>
        <w:rPr>
          <w:rFonts w:ascii="Times New Roman" w:hAnsi="Times New Roman" w:cs="Times New Roman"/>
          <w:sz w:val="24"/>
          <w:szCs w:val="24"/>
        </w:rPr>
      </w:pPr>
      <w:r w:rsidRPr="007A34C6">
        <w:rPr>
          <w:rFonts w:ascii="Times New Roman" w:hAnsi="Times New Roman" w:cs="Times New Roman"/>
          <w:sz w:val="24"/>
          <w:szCs w:val="24"/>
        </w:rPr>
        <w:t>põllumajandusministri 4. juuni 2004</w:t>
      </w:r>
      <w:r w:rsidR="0012422F">
        <w:rPr>
          <w:rFonts w:ascii="Times New Roman" w:hAnsi="Times New Roman" w:cs="Times New Roman"/>
          <w:sz w:val="24"/>
          <w:szCs w:val="24"/>
        </w:rPr>
        <w:t>. a</w:t>
      </w:r>
      <w:r w:rsidRPr="007A34C6">
        <w:rPr>
          <w:rFonts w:ascii="Times New Roman" w:hAnsi="Times New Roman" w:cs="Times New Roman"/>
          <w:sz w:val="24"/>
          <w:szCs w:val="24"/>
        </w:rPr>
        <w:t xml:space="preserve"> määrus nr 104 „Katseprotokollis sisalduvate andmete loetelu“ (</w:t>
      </w:r>
      <w:r w:rsidR="00DB332C" w:rsidRPr="007A34C6">
        <w:rPr>
          <w:rFonts w:ascii="Times New Roman" w:hAnsi="Times New Roman" w:cs="Times New Roman"/>
          <w:sz w:val="24"/>
          <w:szCs w:val="24"/>
        </w:rPr>
        <w:t>https://www.riigiteataja.ee/akt/126022015029</w:t>
      </w:r>
      <w:r w:rsidRPr="007A34C6">
        <w:rPr>
          <w:rFonts w:ascii="Times New Roman" w:hAnsi="Times New Roman" w:cs="Times New Roman"/>
          <w:sz w:val="24"/>
          <w:szCs w:val="24"/>
        </w:rPr>
        <w:t>);</w:t>
      </w:r>
    </w:p>
    <w:p w14:paraId="03D13AF9" w14:textId="4493AA51" w:rsidR="002361A1" w:rsidRPr="00C977C0" w:rsidRDefault="00BE40C7" w:rsidP="00B66736">
      <w:pPr>
        <w:pStyle w:val="Loendilik"/>
        <w:numPr>
          <w:ilvl w:val="0"/>
          <w:numId w:val="12"/>
        </w:numPr>
        <w:jc w:val="both"/>
        <w:rPr>
          <w:rFonts w:ascii="Times New Roman" w:hAnsi="Times New Roman" w:cs="Times New Roman"/>
          <w:sz w:val="24"/>
          <w:szCs w:val="24"/>
        </w:rPr>
      </w:pPr>
      <w:r w:rsidRPr="072EFDDD">
        <w:rPr>
          <w:rFonts w:ascii="Times New Roman" w:hAnsi="Times New Roman" w:cs="Times New Roman"/>
          <w:sz w:val="24"/>
          <w:szCs w:val="24"/>
        </w:rPr>
        <w:t>maaeluministri 11. märtsi 2019. a määrus nr 30 „Riiklik alkoholiregistri põhimäärus“</w:t>
      </w:r>
      <w:r w:rsidR="00A95547" w:rsidRPr="072EFDDD">
        <w:rPr>
          <w:rFonts w:ascii="Times New Roman" w:hAnsi="Times New Roman" w:cs="Times New Roman"/>
          <w:sz w:val="24"/>
          <w:szCs w:val="24"/>
        </w:rPr>
        <w:t xml:space="preserve"> (</w:t>
      </w:r>
      <w:commentRangeStart w:id="60"/>
      <w:r w:rsidR="00A95547" w:rsidRPr="072EFDDD">
        <w:rPr>
          <w:rFonts w:ascii="Times New Roman" w:hAnsi="Times New Roman" w:cs="Times New Roman"/>
          <w:sz w:val="24"/>
          <w:szCs w:val="24"/>
        </w:rPr>
        <w:t>https://www.riigiteataja.ee/akt/104072023039</w:t>
      </w:r>
      <w:commentRangeEnd w:id="60"/>
      <w:r>
        <w:commentReference w:id="60"/>
      </w:r>
      <w:r w:rsidR="00A95547" w:rsidRPr="072EFDDD">
        <w:rPr>
          <w:rFonts w:ascii="Times New Roman" w:hAnsi="Times New Roman" w:cs="Times New Roman"/>
          <w:sz w:val="24"/>
          <w:szCs w:val="24"/>
        </w:rPr>
        <w:t>)</w:t>
      </w:r>
      <w:r w:rsidR="00C977C0" w:rsidRPr="072EFDDD">
        <w:rPr>
          <w:rFonts w:ascii="Times New Roman" w:hAnsi="Times New Roman" w:cs="Times New Roman"/>
          <w:sz w:val="24"/>
          <w:szCs w:val="24"/>
        </w:rPr>
        <w:t>.</w:t>
      </w:r>
    </w:p>
    <w:p w14:paraId="42207DB3" w14:textId="77777777" w:rsidR="00B66736" w:rsidRPr="00F02537" w:rsidRDefault="00B66736" w:rsidP="072EFDDD">
      <w:pPr>
        <w:rPr>
          <w:b/>
          <w:bCs/>
        </w:rPr>
      </w:pPr>
      <w:commentRangeStart w:id="61"/>
      <w:r w:rsidRPr="072EFDDD">
        <w:rPr>
          <w:b/>
          <w:bCs/>
        </w:rPr>
        <w:t>9. Seaduse jõustumine</w:t>
      </w:r>
      <w:commentRangeEnd w:id="61"/>
      <w:r>
        <w:commentReference w:id="61"/>
      </w:r>
    </w:p>
    <w:p w14:paraId="73831E2E" w14:textId="77777777" w:rsidR="00B66736" w:rsidRDefault="00B66736" w:rsidP="00B66736">
      <w:pPr>
        <w:jc w:val="both"/>
      </w:pPr>
    </w:p>
    <w:p w14:paraId="0829C8F8" w14:textId="45ECBFFB" w:rsidR="00B66736" w:rsidRDefault="0022015A" w:rsidP="00B66736">
      <w:pPr>
        <w:jc w:val="both"/>
      </w:pPr>
      <w:r>
        <w:t>S</w:t>
      </w:r>
      <w:r w:rsidRPr="0022015A">
        <w:t>eadus jõustu</w:t>
      </w:r>
      <w:r>
        <w:t xml:space="preserve">b </w:t>
      </w:r>
      <w:r w:rsidRPr="0022015A">
        <w:t>2026. aasta 1.</w:t>
      </w:r>
      <w:r>
        <w:t xml:space="preserve"> </w:t>
      </w:r>
      <w:r w:rsidRPr="0022015A">
        <w:t>juuli</w:t>
      </w:r>
      <w:r>
        <w:t>l</w:t>
      </w:r>
      <w:r w:rsidRPr="0022015A">
        <w:t xml:space="preserve">. </w:t>
      </w:r>
      <w:r w:rsidR="0012422F">
        <w:t>Nimetatud</w:t>
      </w:r>
      <w:r w:rsidR="0012422F" w:rsidRPr="0022015A">
        <w:t xml:space="preserve"> </w:t>
      </w:r>
      <w:r w:rsidRPr="0022015A">
        <w:t xml:space="preserve">jõustumisaeg </w:t>
      </w:r>
      <w:r w:rsidR="0012422F">
        <w:t>tuleneb</w:t>
      </w:r>
      <w:r w:rsidRPr="0022015A">
        <w:t xml:space="preserve"> </w:t>
      </w:r>
      <w:proofErr w:type="spellStart"/>
      <w:r w:rsidR="007355E5" w:rsidRPr="00D060D2">
        <w:t>AR-i</w:t>
      </w:r>
      <w:proofErr w:type="spellEnd"/>
      <w:r w:rsidR="007355E5" w:rsidRPr="00D060D2">
        <w:t xml:space="preserve"> tegevuse lõpetamise</w:t>
      </w:r>
      <w:r w:rsidR="00493512" w:rsidRPr="00D060D2">
        <w:t>ga</w:t>
      </w:r>
      <w:r w:rsidR="007355E5" w:rsidRPr="00D060D2">
        <w:t xml:space="preserve"> </w:t>
      </w:r>
      <w:r w:rsidR="00493512" w:rsidRPr="00D060D2">
        <w:t>seotud</w:t>
      </w:r>
      <w:r w:rsidRPr="00D060D2">
        <w:t xml:space="preserve"> </w:t>
      </w:r>
      <w:r w:rsidRPr="00642F38">
        <w:t>rakendussätte</w:t>
      </w:r>
      <w:r w:rsidR="0012422F">
        <w:t>st</w:t>
      </w:r>
      <w:r w:rsidRPr="00642F38">
        <w:t xml:space="preserve">, mille kohaselt </w:t>
      </w:r>
      <w:r w:rsidR="0012422F" w:rsidRPr="00642F38">
        <w:t xml:space="preserve">lõpetatakse </w:t>
      </w:r>
      <w:proofErr w:type="spellStart"/>
      <w:r w:rsidRPr="00642F38">
        <w:t>AR</w:t>
      </w:r>
      <w:r w:rsidR="00493512" w:rsidRPr="00642F38">
        <w:t>-i</w:t>
      </w:r>
      <w:proofErr w:type="spellEnd"/>
      <w:r w:rsidR="00493512" w:rsidRPr="00642F38">
        <w:t xml:space="preserve"> tegevus samal kuupäeval</w:t>
      </w:r>
      <w:r w:rsidRPr="00D060D2">
        <w:t>.</w:t>
      </w:r>
    </w:p>
    <w:p w14:paraId="460F881E" w14:textId="77777777" w:rsidR="00B66736" w:rsidRPr="002D6483" w:rsidRDefault="00B66736" w:rsidP="00B66736">
      <w:pPr>
        <w:jc w:val="both"/>
      </w:pPr>
    </w:p>
    <w:p w14:paraId="344D8E59" w14:textId="7842FA20" w:rsidR="00B66736" w:rsidRPr="00BE40C7" w:rsidRDefault="00B66736" w:rsidP="00A40FD8">
      <w:pPr>
        <w:rPr>
          <w:b/>
          <w:bCs/>
        </w:rPr>
      </w:pPr>
      <w:r>
        <w:rPr>
          <w:b/>
          <w:bCs/>
        </w:rPr>
        <w:t>10</w:t>
      </w:r>
      <w:r w:rsidRPr="002D6483">
        <w:rPr>
          <w:b/>
          <w:bCs/>
        </w:rPr>
        <w:t>. Eelnõu kooskõlastamine</w:t>
      </w:r>
      <w:r w:rsidR="005B1B2F">
        <w:rPr>
          <w:b/>
          <w:bCs/>
        </w:rPr>
        <w:t xml:space="preserve"> ja</w:t>
      </w:r>
      <w:r w:rsidR="009C2447">
        <w:rPr>
          <w:b/>
          <w:bCs/>
        </w:rPr>
        <w:t xml:space="preserve"> </w:t>
      </w:r>
      <w:r w:rsidRPr="002D6483">
        <w:rPr>
          <w:b/>
          <w:bCs/>
        </w:rPr>
        <w:t xml:space="preserve">huvirühmade </w:t>
      </w:r>
      <w:r w:rsidRPr="00642F38">
        <w:rPr>
          <w:b/>
          <w:bCs/>
        </w:rPr>
        <w:t>kaasamine ja avalik konsultatsioon</w:t>
      </w:r>
    </w:p>
    <w:p w14:paraId="38C8B867" w14:textId="77777777" w:rsidR="006B5545" w:rsidRDefault="006B5545" w:rsidP="00B66736">
      <w:pPr>
        <w:jc w:val="both"/>
      </w:pPr>
    </w:p>
    <w:p w14:paraId="78D07266" w14:textId="232FFEAC" w:rsidR="00032226" w:rsidRDefault="006B5545" w:rsidP="00B66736">
      <w:pPr>
        <w:jc w:val="both"/>
      </w:pPr>
      <w:r w:rsidRPr="006B5545">
        <w:t xml:space="preserve">Seaduse eelnõu ja seletuskiri </w:t>
      </w:r>
      <w:r w:rsidR="00BE40C7" w:rsidRPr="00BE40C7">
        <w:t>esitatakse eelnõude infosüsteemi (EIS) kaudu</w:t>
      </w:r>
      <w:r w:rsidR="00BE40C7">
        <w:t xml:space="preserve"> </w:t>
      </w:r>
      <w:r w:rsidRPr="006B5545">
        <w:t xml:space="preserve">kooskõlastamiseks </w:t>
      </w:r>
      <w:r w:rsidR="00D428DF" w:rsidRPr="006B5545">
        <w:t>Justiits</w:t>
      </w:r>
      <w:r w:rsidR="00D428DF">
        <w:t>-</w:t>
      </w:r>
      <w:r w:rsidR="00134DF5">
        <w:t xml:space="preserve"> </w:t>
      </w:r>
      <w:r w:rsidR="00D428DF">
        <w:t>ja Digi</w:t>
      </w:r>
      <w:r w:rsidR="00D428DF" w:rsidRPr="006B5545">
        <w:t>ministeeriumile</w:t>
      </w:r>
      <w:r w:rsidR="00D428DF">
        <w:t>,</w:t>
      </w:r>
      <w:r w:rsidRPr="006B5545">
        <w:t xml:space="preserve"> </w:t>
      </w:r>
      <w:r w:rsidR="009865AC" w:rsidRPr="006B5545">
        <w:t>Majandus- ja Kommunikatsiooniministeeriumile</w:t>
      </w:r>
      <w:r w:rsidR="009865AC">
        <w:t xml:space="preserve">, </w:t>
      </w:r>
      <w:r w:rsidR="009865AC" w:rsidRPr="006B5545">
        <w:t xml:space="preserve"> </w:t>
      </w:r>
      <w:r w:rsidRPr="006B5545">
        <w:t>Rahandusministeeriumile</w:t>
      </w:r>
      <w:r w:rsidR="00D405DA">
        <w:t xml:space="preserve">, </w:t>
      </w:r>
      <w:r w:rsidR="001F1DE1" w:rsidRPr="006B5545">
        <w:t>Siseministeeriumile</w:t>
      </w:r>
      <w:r w:rsidR="001F1DE1">
        <w:t xml:space="preserve">, </w:t>
      </w:r>
      <w:r w:rsidR="00D405DA">
        <w:t>Sotsiaalministeeriumile</w:t>
      </w:r>
      <w:r w:rsidR="009865AC">
        <w:t xml:space="preserve">, Andmekaitse Inspektsioonile, </w:t>
      </w:r>
      <w:r w:rsidR="009865AC" w:rsidRPr="00031378">
        <w:t>Riigi Infosüsteemi Ametile</w:t>
      </w:r>
      <w:r w:rsidR="009865AC">
        <w:t xml:space="preserve">, </w:t>
      </w:r>
      <w:r w:rsidR="009865AC" w:rsidRPr="003B1CFF">
        <w:t>Statistikaametile</w:t>
      </w:r>
      <w:r w:rsidR="009865AC">
        <w:t xml:space="preserve"> ning Eesti Linnade ja Valdade Liidule</w:t>
      </w:r>
      <w:r w:rsidR="00D428DF">
        <w:t>.</w:t>
      </w:r>
      <w:r w:rsidRPr="006B5545">
        <w:t xml:space="preserve"> </w:t>
      </w:r>
    </w:p>
    <w:p w14:paraId="6BEFEB51" w14:textId="77777777" w:rsidR="00032226" w:rsidRDefault="00032226" w:rsidP="00B66736">
      <w:pPr>
        <w:jc w:val="both"/>
      </w:pPr>
    </w:p>
    <w:p w14:paraId="356449FC" w14:textId="37AB7CE3" w:rsidR="006B5545" w:rsidRDefault="006B5545" w:rsidP="00B66736">
      <w:pPr>
        <w:jc w:val="both"/>
      </w:pPr>
      <w:r w:rsidRPr="006B5545">
        <w:t xml:space="preserve">Eelnõu saadetakse arvamuse </w:t>
      </w:r>
      <w:r w:rsidRPr="00031378">
        <w:t>avaldamisek</w:t>
      </w:r>
      <w:r w:rsidR="009865AC">
        <w:t>s</w:t>
      </w:r>
      <w:r w:rsidR="00856AF2" w:rsidRPr="00032226">
        <w:t xml:space="preserve"> </w:t>
      </w:r>
      <w:r w:rsidR="009865AC">
        <w:t>R</w:t>
      </w:r>
      <w:r w:rsidR="00214D83">
        <w:t xml:space="preserve">ahvusarhiivile, </w:t>
      </w:r>
      <w:r w:rsidRPr="006B5545">
        <w:t xml:space="preserve">Alkoholitootjate ja Maaletoojate Liidule, Eesti Õlletootjate Liidule, Eesti </w:t>
      </w:r>
      <w:proofErr w:type="spellStart"/>
      <w:r w:rsidRPr="006B5545">
        <w:t>Väikepruulijate</w:t>
      </w:r>
      <w:proofErr w:type="spellEnd"/>
      <w:r w:rsidRPr="006B5545">
        <w:t xml:space="preserve"> Liidule, Eesti Viinamarjakasvatajate ja Veinivalmistajate Liidule, </w:t>
      </w:r>
      <w:r w:rsidR="00C309E3">
        <w:t xml:space="preserve">Eesti </w:t>
      </w:r>
      <w:proofErr w:type="spellStart"/>
      <w:r w:rsidR="00C309E3">
        <w:t>Väikedestilleerijate</w:t>
      </w:r>
      <w:proofErr w:type="spellEnd"/>
      <w:r w:rsidR="00C309E3">
        <w:t xml:space="preserve"> Liidule,</w:t>
      </w:r>
      <w:r w:rsidR="00C309E3" w:rsidRPr="006B5545">
        <w:t xml:space="preserve"> </w:t>
      </w:r>
      <w:r w:rsidRPr="006B5545">
        <w:t>Eesti Toiduainetööstuse Liidule, Eesti Kaupmeeste Liidule, Eesti Põllumajandus-Kaubanduskojale, Eesti Kaubandus-Tööstuskojale</w:t>
      </w:r>
      <w:r w:rsidR="00C309E3">
        <w:t>,</w:t>
      </w:r>
      <w:r w:rsidRPr="006B5545">
        <w:t xml:space="preserve"> Eesti Väike- ja Keskmiste Ettevõtjate Assotsiatsioonile.</w:t>
      </w:r>
    </w:p>
    <w:p w14:paraId="1E5AB397" w14:textId="77777777" w:rsidR="00B66736" w:rsidRDefault="00B66736" w:rsidP="00B66736">
      <w:pPr>
        <w:jc w:val="both"/>
      </w:pPr>
      <w:r>
        <w:t>__________________________________________________________________________</w:t>
      </w:r>
    </w:p>
    <w:p w14:paraId="3063AF35" w14:textId="28070471" w:rsidR="006B5545" w:rsidRPr="00A82C12" w:rsidRDefault="006B5545" w:rsidP="006B5545">
      <w:pPr>
        <w:keepNext/>
        <w:keepLines/>
        <w:suppressLineNumbers/>
        <w:autoSpaceDE/>
        <w:autoSpaceDN/>
      </w:pPr>
      <w:r w:rsidRPr="00A82C12">
        <w:t>Algatab Vabariigi Valitsus … …..202</w:t>
      </w:r>
      <w:r>
        <w:t>5</w:t>
      </w:r>
      <w:r w:rsidRPr="00A82C12">
        <w:t>. a.</w:t>
      </w:r>
    </w:p>
    <w:p w14:paraId="7B4551F4" w14:textId="77777777" w:rsidR="006B5545" w:rsidRPr="00A82C12" w:rsidRDefault="006B5545" w:rsidP="006B5545">
      <w:pPr>
        <w:keepNext/>
        <w:keepLines/>
        <w:suppressLineNumbers/>
        <w:autoSpaceDE/>
        <w:autoSpaceDN/>
      </w:pPr>
    </w:p>
    <w:p w14:paraId="2D65E558" w14:textId="77777777" w:rsidR="006B5545" w:rsidRDefault="006B5545" w:rsidP="006B5545">
      <w:pPr>
        <w:keepNext/>
        <w:keepLines/>
        <w:suppressLineNumbers/>
        <w:autoSpaceDE/>
        <w:autoSpaceDN/>
      </w:pPr>
      <w:r w:rsidRPr="00A82C12">
        <w:t>(allkirjastatud digitaalselt)</w:t>
      </w:r>
    </w:p>
    <w:p w14:paraId="391C236E" w14:textId="27A43913" w:rsidR="006B5545" w:rsidRPr="00EB0E6D" w:rsidRDefault="006B5545" w:rsidP="006B5545">
      <w:pPr>
        <w:keepNext/>
        <w:keepLines/>
        <w:suppressLineNumbers/>
        <w:autoSpaceDE/>
        <w:autoSpaceDN/>
      </w:pPr>
      <w:r>
        <w:t>…</w:t>
      </w:r>
    </w:p>
    <w:p w14:paraId="27C8AA89" w14:textId="5EF55FEF" w:rsidR="00CE12AB" w:rsidRDefault="006B5545" w:rsidP="006B5545">
      <w:pPr>
        <w:keepNext/>
        <w:keepLines/>
        <w:suppressLineNumbers/>
        <w:autoSpaceDE/>
        <w:autoSpaceDN/>
      </w:pPr>
      <w:r w:rsidRPr="00EB0E6D">
        <w:t>Riigikogu esimees</w:t>
      </w:r>
    </w:p>
    <w:sectPr w:rsidR="00CE12AB" w:rsidSect="00B66736">
      <w:footerReference w:type="default" r:id="rId15"/>
      <w:pgSz w:w="11906" w:h="16838"/>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arja-Liis Lall - JUSTDIGI" w:date="2026-01-12T15:07:00Z" w:initials="MJ">
    <w:p w14:paraId="283A0D55" w14:textId="46F4F8BF" w:rsidR="00487D3C" w:rsidRDefault="00000000">
      <w:r>
        <w:annotationRef/>
      </w:r>
      <w:r w:rsidRPr="5EE7D384">
        <w:t xml:space="preserve">Palume SK vormistada vastavalt Riigikogu juhatuse 10.04.2014. a otsusega nr 70 kehtestatud eelnõu ja seletuskirja vormistamise juhendile, kättesaadav </w:t>
      </w:r>
      <w:hyperlink r:id="rId1">
        <w:r w:rsidRPr="326F5B5C">
          <w:t>Eelnõu ja seletuskirja vormistamise juhend.pdf</w:t>
        </w:r>
      </w:hyperlink>
      <w:r w:rsidRPr="61374408">
        <w:t>, sh veerised seadistada vasakul 3 cm, üleval, all, paremal 2 cm.</w:t>
      </w:r>
    </w:p>
    <w:p w14:paraId="77902386" w14:textId="365F9BFE" w:rsidR="00487D3C" w:rsidRDefault="00487D3C"/>
  </w:comment>
  <w:comment w:id="4" w:author="Joel Kook - JUSTDIGI" w:date="2026-01-07T14:46:00Z" w:initials="JK">
    <w:p w14:paraId="6990F96B" w14:textId="77777777" w:rsidR="00CE0F37" w:rsidRDefault="00CE0F37" w:rsidP="00CE0F37">
      <w:pPr>
        <w:pStyle w:val="Kommentaaritekst"/>
      </w:pPr>
      <w:r>
        <w:rPr>
          <w:rStyle w:val="Kommentaariviide"/>
        </w:rPr>
        <w:annotationRef/>
      </w:r>
      <w:r>
        <w:rPr>
          <w:color w:val="000000"/>
        </w:rPr>
        <w:t xml:space="preserve">Soovitus on sisuline eesmärk märkida esimesena, sest alkoholiregistri tegevuse lõpetamine on vahend halduskoormuse vähendamiseks ehk sõnastada nt: </w:t>
      </w:r>
      <w:r>
        <w:rPr>
          <w:i/>
          <w:iCs/>
          <w:color w:val="000000"/>
        </w:rPr>
        <w:t>eesmärk on vähendada alkoholi käitlejate halduskoormust, lõpetades riikliku alkoholiregistri tegevuse.</w:t>
      </w:r>
    </w:p>
  </w:comment>
  <w:comment w:id="6" w:author="Joel Kook - JUSTDIGI" w:date="2026-01-07T14:46:00Z" w:initials="JK">
    <w:p w14:paraId="6989DC59" w14:textId="77777777" w:rsidR="00F7657E" w:rsidRDefault="00F7657E" w:rsidP="00F7657E">
      <w:pPr>
        <w:pStyle w:val="Kommentaaritekst"/>
      </w:pPr>
      <w:r>
        <w:rPr>
          <w:rStyle w:val="Kommentaariviide"/>
        </w:rPr>
        <w:annotationRef/>
      </w:r>
      <w:r>
        <w:rPr>
          <w:color w:val="000000"/>
        </w:rPr>
        <w:t xml:space="preserve">Vajab täpsustamist. Ilmselt mõeldi </w:t>
      </w:r>
      <w:r>
        <w:rPr>
          <w:i/>
          <w:iCs/>
          <w:color w:val="000000"/>
        </w:rPr>
        <w:t xml:space="preserve">PTA ressurssi </w:t>
      </w:r>
      <w:r>
        <w:rPr>
          <w:color w:val="000000"/>
        </w:rPr>
        <w:t>(</w:t>
      </w:r>
      <w:r>
        <w:rPr>
          <w:i/>
          <w:iCs/>
          <w:color w:val="000000"/>
        </w:rPr>
        <w:t>personalikulu</w:t>
      </w:r>
      <w:r>
        <w:rPr>
          <w:color w:val="000000"/>
        </w:rPr>
        <w:t>)?</w:t>
      </w:r>
    </w:p>
  </w:comment>
  <w:comment w:id="7" w:author="Joel Kook - JUSTDIGI" w:date="2026-01-07T14:47:00Z" w:initials="JK">
    <w:p w14:paraId="0BF8F76B" w14:textId="77777777" w:rsidR="00FF1876" w:rsidRDefault="00FF1876" w:rsidP="00FF1876">
      <w:pPr>
        <w:pStyle w:val="Kommentaaritekst"/>
      </w:pPr>
      <w:r>
        <w:rPr>
          <w:rStyle w:val="Kommentaariviide"/>
        </w:rPr>
        <w:annotationRef/>
      </w:r>
      <w:r>
        <w:rPr>
          <w:color w:val="000000"/>
        </w:rPr>
        <w:t>Sisukokkuvõtte kompaktsuse huvides kajastada markeeritud info mõnes muus sobivamas seletuskirja osas.</w:t>
      </w:r>
    </w:p>
  </w:comment>
  <w:comment w:id="8" w:author="Joel Kook - JUSTDIGI" w:date="2026-01-07T14:47:00Z" w:initials="JK">
    <w:p w14:paraId="4ED653F0" w14:textId="77777777" w:rsidR="00A35AE8" w:rsidRDefault="00A35AE8" w:rsidP="00A35AE8">
      <w:pPr>
        <w:pStyle w:val="Kommentaaritekst"/>
      </w:pPr>
      <w:r>
        <w:rPr>
          <w:rStyle w:val="Kommentaariviide"/>
        </w:rPr>
        <w:annotationRef/>
      </w:r>
      <w:r>
        <w:rPr>
          <w:color w:val="000000"/>
        </w:rPr>
        <w:t>Sisukokkuvõtte kompaktsuse huvides siit kustutada ja kajastada vajadusel muudes seletuskirja osades.</w:t>
      </w:r>
    </w:p>
  </w:comment>
  <w:comment w:id="9" w:author="Joel Kook - JUSTDIGI" w:date="2026-01-07T14:48:00Z" w:initials="JK">
    <w:p w14:paraId="09D94FB4" w14:textId="77777777" w:rsidR="009D7E46" w:rsidRDefault="009D7E46" w:rsidP="009D7E46">
      <w:pPr>
        <w:pStyle w:val="Kommentaaritekst"/>
      </w:pPr>
      <w:r>
        <w:rPr>
          <w:rStyle w:val="Kommentaariviide"/>
        </w:rPr>
        <w:annotationRef/>
      </w:r>
      <w:r>
        <w:rPr>
          <w:color w:val="000000"/>
        </w:rPr>
        <w:t>Ilmselt sisukokkuvõtte jaoks mittevajalik info.</w:t>
      </w:r>
    </w:p>
  </w:comment>
  <w:comment w:id="10" w:author="Joel Kook - JUSTDIGI" w:date="2026-01-07T14:48:00Z" w:initials="JK">
    <w:p w14:paraId="05780001" w14:textId="77777777" w:rsidR="00A25BFB" w:rsidRDefault="00A25BFB" w:rsidP="00A25BFB">
      <w:pPr>
        <w:pStyle w:val="Kommentaaritekst"/>
      </w:pPr>
      <w:r>
        <w:rPr>
          <w:rStyle w:val="Kommentaariviide"/>
        </w:rPr>
        <w:annotationRef/>
      </w:r>
      <w:r>
        <w:rPr>
          <w:color w:val="000000"/>
        </w:rPr>
        <w:t>Sisukokkuvõtte kompaktsuse huvides kajastada teistes seletuskirja osades, siit kustutada.</w:t>
      </w:r>
    </w:p>
  </w:comment>
  <w:comment w:id="11" w:author="Joel Kook - JUSTDIGI" w:date="2026-01-07T14:48:00Z" w:initials="JK">
    <w:p w14:paraId="34DA4972" w14:textId="77777777" w:rsidR="00EF56B5" w:rsidRDefault="00EF56B5" w:rsidP="00EF56B5">
      <w:pPr>
        <w:pStyle w:val="Kommentaaritekst"/>
      </w:pPr>
      <w:r>
        <w:rPr>
          <w:rStyle w:val="Kommentaariviide"/>
        </w:rPr>
        <w:annotationRef/>
      </w:r>
      <w:r>
        <w:rPr>
          <w:color w:val="000000"/>
        </w:rPr>
        <w:t>Kajastada seletuskirja eesmärgi osas, siit võimalusel kustutada.</w:t>
      </w:r>
    </w:p>
  </w:comment>
  <w:comment w:id="12" w:author="Maarja-Liis Lall - JUSTDIGI" w:date="2026-01-12T11:34:00Z" w:initials="MJ">
    <w:p w14:paraId="53A25169" w14:textId="4D9C0B55" w:rsidR="00487D3C" w:rsidRDefault="00000000">
      <w:r>
        <w:annotationRef/>
      </w:r>
      <w:r w:rsidRPr="7FD464F1">
        <w:t>Palume välja tuua ka EN seotuse muu menetluses oleva eelnõuga (HÕNTE § 41 lg 4 p 1), isegi kui seost pole. Samas on alkoholiseaduse eelnõusid hetkel palju menetluses, tuleks üle vaadata, kas need eelnõud osaliselt kattuvad ja siin ära nimetada, et menetluses oleks võimalik nende vastuoludeta vastuvõtmine tagada.</w:t>
      </w:r>
    </w:p>
  </w:comment>
  <w:comment w:id="13" w:author="Maarja-Liis Lall - JUSTDIGI" w:date="2026-01-12T11:32:00Z" w:initials="MJ">
    <w:p w14:paraId="5883A07E" w14:textId="1C32D0BD" w:rsidR="00487D3C" w:rsidRDefault="00000000">
      <w:r>
        <w:annotationRef/>
      </w:r>
      <w:r w:rsidRPr="635295B2">
        <w:t>Palume vaadata viimases versioonis üle, et kogu tekst oleks kogu eelnõu ulatuses vormistatud rööpselt vastavalt RK otsusele (ühtlustatult).</w:t>
      </w:r>
    </w:p>
  </w:comment>
  <w:comment w:id="15" w:author="Joel Kook - JUSTDIGI" w:date="2026-01-07T14:49:00Z" w:initials="JK">
    <w:p w14:paraId="408EF729" w14:textId="77777777" w:rsidR="00AB7A80" w:rsidRDefault="00AB7A80" w:rsidP="00AB7A80">
      <w:pPr>
        <w:pStyle w:val="Kommentaaritekst"/>
      </w:pPr>
      <w:r>
        <w:rPr>
          <w:rStyle w:val="Kommentaariviide"/>
        </w:rPr>
        <w:annotationRef/>
      </w:r>
      <w:r>
        <w:rPr>
          <w:color w:val="000000"/>
        </w:rPr>
        <w:t>Kordus - vt paar lõiku edasi.</w:t>
      </w:r>
    </w:p>
  </w:comment>
  <w:comment w:id="16" w:author="Maarja-Liis Lall - JUSTDIGI" w:date="2026-01-12T15:42:00Z" w:initials="MJ">
    <w:p w14:paraId="04E60B1F" w14:textId="0C6FB320" w:rsidR="00487D3C" w:rsidRDefault="00000000">
      <w:r>
        <w:annotationRef/>
      </w:r>
      <w:r w:rsidRPr="354FA374">
        <w:t>RT-s juba uus redaktsioon: RT I, 18.12.2025, 13</w:t>
      </w:r>
    </w:p>
  </w:comment>
  <w:comment w:id="17" w:author="Maarja-Liis Lall - JUSTDIGI" w:date="2026-01-12T15:43:00Z" w:initials="MJ">
    <w:p w14:paraId="17DEDAAA" w14:textId="3DDAB7F5" w:rsidR="00487D3C" w:rsidRDefault="00000000">
      <w:r>
        <w:annotationRef/>
      </w:r>
      <w:r w:rsidRPr="171C28F2">
        <w:t>01.05.2026 RT kohaselt jõustub uus redaktsioon  RT I, 12.07.2025, 4</w:t>
      </w:r>
    </w:p>
  </w:comment>
  <w:comment w:id="18" w:author="Joel Kook - JUSTDIGI" w:date="2026-01-07T14:50:00Z" w:initials="JK">
    <w:p w14:paraId="52023FEF" w14:textId="77777777" w:rsidR="00A8065F" w:rsidRDefault="00A8065F" w:rsidP="00A8065F">
      <w:pPr>
        <w:pStyle w:val="Kommentaaritekst"/>
      </w:pPr>
      <w:r>
        <w:rPr>
          <w:rStyle w:val="Kommentaariviide"/>
        </w:rPr>
        <w:annotationRef/>
      </w:r>
      <w:r>
        <w:rPr>
          <w:color w:val="000000"/>
        </w:rPr>
        <w:t xml:space="preserve">Vt samasisulist märkust seletuskirja sisukokkuvõtte kohta: </w:t>
      </w:r>
    </w:p>
    <w:p w14:paraId="1C3499FD" w14:textId="77777777" w:rsidR="00A8065F" w:rsidRDefault="00A8065F" w:rsidP="00A8065F">
      <w:pPr>
        <w:pStyle w:val="Kommentaaritekst"/>
      </w:pPr>
      <w:r>
        <w:rPr>
          <w:color w:val="000000"/>
        </w:rPr>
        <w:t xml:space="preserve">Soovitus on sisuline eesmärk märkida esimesena, sest alkoholiregistri tegevuse lõpetamine on vahend halduskoormuse vähendamiseks ehk sõnastada nt: </w:t>
      </w:r>
      <w:r>
        <w:rPr>
          <w:i/>
          <w:iCs/>
          <w:color w:val="000000"/>
        </w:rPr>
        <w:t>eesmärk on vähendada alkoholi käitlejate halduskoormust, lõpetades riikliku alkoholiregistri tegevuse.</w:t>
      </w:r>
    </w:p>
  </w:comment>
  <w:comment w:id="19" w:author="Joel Kook - JUSTDIGI" w:date="2026-01-07T14:51:00Z" w:initials="JK">
    <w:p w14:paraId="1BA5E503" w14:textId="77777777" w:rsidR="00C157F5" w:rsidRDefault="00C157F5" w:rsidP="00C157F5">
      <w:pPr>
        <w:pStyle w:val="Kommentaaritekst"/>
      </w:pPr>
      <w:r>
        <w:rPr>
          <w:rStyle w:val="Kommentaariviide"/>
        </w:rPr>
        <w:annotationRef/>
      </w:r>
      <w:r>
        <w:t>Kuna tabel ei asu kohe teksti juures, siis ilmselt oleks täpsuse huvides vaja märkida, et see tabel on ikkagi selle seletuskirja osa.</w:t>
      </w:r>
    </w:p>
  </w:comment>
  <w:comment w:id="20" w:author="Maarja-Liis Lall - JUSTDIGI" w:date="2026-01-12T15:37:00Z" w:initials="MJ">
    <w:p w14:paraId="1A86CFA5" w14:textId="19696D32" w:rsidR="00487D3C" w:rsidRDefault="00000000">
      <w:r>
        <w:annotationRef/>
      </w:r>
      <w:r w:rsidRPr="47933437">
        <w:t>Palume ka selgitada siin, et kes ja mis viisil seda siis edaspidi teeb praktikas.</w:t>
      </w:r>
    </w:p>
  </w:comment>
  <w:comment w:id="21" w:author="Joel Kook - JUSTDIGI" w:date="2026-01-07T14:51:00Z" w:initials="JK">
    <w:p w14:paraId="1C51237F" w14:textId="77777777" w:rsidR="00E46FC5" w:rsidRDefault="00E46FC5" w:rsidP="00E46FC5">
      <w:pPr>
        <w:pStyle w:val="Kommentaaritekst"/>
      </w:pPr>
      <w:r>
        <w:rPr>
          <w:rStyle w:val="Kommentaariviide"/>
        </w:rPr>
        <w:annotationRef/>
      </w:r>
      <w:r>
        <w:rPr>
          <w:color w:val="000000"/>
        </w:rPr>
        <w:t>Siinkohal juhime tähelepanu HÕNTE § 42 lg 2 mille kohaselt märgitakse käsitletavas seletuskirja osas VTK kooskõlastamise tulemus ja eelnõu vastavus nimetatule. Kui eelnõu erineb nimetatust, siis märgitakse mille poolest ja põhjendatakse erinevust. Palume täiendada.</w:t>
      </w:r>
    </w:p>
  </w:comment>
  <w:comment w:id="22" w:author="Maarja-Liis Lall - JUSTDIGI" w:date="2026-01-12T16:49:00Z" w:initials="ML">
    <w:p w14:paraId="4D571684" w14:textId="77777777" w:rsidR="008523B1" w:rsidRDefault="008523B1" w:rsidP="008523B1">
      <w:pPr>
        <w:pStyle w:val="Kommentaaritekst"/>
      </w:pPr>
      <w:r>
        <w:rPr>
          <w:rStyle w:val="Kommentaariviide"/>
        </w:rPr>
        <w:annotationRef/>
      </w:r>
      <w:r>
        <w:t>VTK toimiku number eelnõude infosüsteemis oli 18-10654. VTK saadeti kooskõlastamiseks Majandus- ja Kommunikatsiooniministeeriumile, Rahandusministeeriumile, Siseministeeriumile, Sotsiaalministeeriumile ja Justiits- ja Digiministeeriumile. Palume seletuskirjas välja tuua, mis oli nende ministeeriumite seisukoht VTK-s esitatud ettepanekute osas.</w:t>
      </w:r>
    </w:p>
  </w:comment>
  <w:comment w:id="23" w:author="Maarja-Liis Lall - JUSTDIGI" w:date="2026-01-12T15:04:00Z" w:initials="MJ">
    <w:p w14:paraId="3F4A7564" w14:textId="6D7B0D86" w:rsidR="00487D3C" w:rsidRDefault="00000000">
      <w:r>
        <w:annotationRef/>
      </w:r>
      <w:r w:rsidRPr="10E396D0">
        <w:t>Palume jälgida, et iga paragrahvi, lõike ja punkti muudatuse puhul oleks selgelt välja toodud nende õigusaktide sätete loetelu (sh nii AS-i kui ka teiste seaduste), mis sisaldavad otsest viidet kehtetuks tunnistatavale või muudetavale seadusele või sättele, ning põhjendatakse, miks on viitavat sätet muudetud või jäetud muutmata. Samamoodi analüüsitakse ka kaudseid viiteid (HÕNTE § 43 lg 2).</w:t>
      </w:r>
    </w:p>
    <w:p w14:paraId="4EA2AE3F" w14:textId="25157190" w:rsidR="00487D3C" w:rsidRDefault="00487D3C"/>
  </w:comment>
  <w:comment w:id="24" w:author="Maarja-Liis Lall - JUSTDIGI" w:date="2026-01-12T15:05:00Z" w:initials="MJ">
    <w:p w14:paraId="289D385C" w14:textId="0808691C" w:rsidR="00487D3C" w:rsidRDefault="00000000">
      <w:r>
        <w:annotationRef/>
      </w:r>
      <w:r w:rsidRPr="09DAAA3C">
        <w:t xml:space="preserve">Eelnõu seletuskirjas too põhiseaduspärasuse analüüs seletuskirja 3. osas “Eelnõu sisu ja võrdlev analüüs” eraldi viimase alajaotusena välja. Kui eelnõuga kavandatud muudatused ei riiva nt põhiõigusi, tuleb seda põhiseaduspärasuse analüüsi alajaotuses märkida. </w:t>
      </w:r>
    </w:p>
  </w:comment>
  <w:comment w:id="25" w:author="Maarja-Liis Lall - JUSTDIGI" w:date="2026-01-12T11:43:00Z" w:initials="MJ">
    <w:p w14:paraId="2320CB34" w14:textId="79D7BF3C" w:rsidR="00487D3C" w:rsidRDefault="00000000">
      <w:r>
        <w:annotationRef/>
      </w:r>
      <w:r w:rsidRPr="53CCF363">
        <w:t>See on juba lg 4.1. Võiks siin viidata selliselt, et on aru saada, mis kehtivas õiguses on lg-s 4 ja mis lg-s 4.1.</w:t>
      </w:r>
    </w:p>
  </w:comment>
  <w:comment w:id="27" w:author="Maarja-Liis Lall - JUSTDIGI" w:date="2026-01-12T11:48:00Z" w:initials="MJ">
    <w:p w14:paraId="46B0D940" w14:textId="51AF43E1" w:rsidR="00487D3C" w:rsidRDefault="00000000">
      <w:r>
        <w:annotationRef/>
      </w:r>
      <w:r w:rsidRPr="69B04C31">
        <w:t>Kas siin on mõeldud kavandatavat AS § 52.2? Kui jah, siis võiks sellele ka viidata.</w:t>
      </w:r>
    </w:p>
  </w:comment>
  <w:comment w:id="29" w:author="Maarja-Liis Lall - JUSTDIGI" w:date="2026-01-12T15:52:00Z" w:initials="MJ">
    <w:p w14:paraId="5F4ED553" w14:textId="573704DD" w:rsidR="00487D3C" w:rsidRDefault="00000000">
      <w:r>
        <w:annotationRef/>
      </w:r>
      <w:r w:rsidRPr="2D5B002E">
        <w:t>kas sisu osas samad nõuded (kui jätta AR kõrvale, nt sellele, et vastatakse mingitele näitajatele, et pakend ja märgistus vastab nõuetele) tulenevad kuskilt mujalt aktidest või EL õigusest? Palume täpsustada, kust ja kui ei, kas peaks?</w:t>
      </w:r>
    </w:p>
  </w:comment>
  <w:comment w:id="32" w:author="Maarja-Liis Lall - JUSTDIGI" w:date="2026-01-12T14:28:00Z" w:initials="MJ">
    <w:p w14:paraId="4E432965" w14:textId="17D93E12" w:rsidR="00487D3C" w:rsidRDefault="00000000">
      <w:r>
        <w:annotationRef/>
      </w:r>
      <w:r w:rsidRPr="52B6121E">
        <w:t>siin pole kirjas, kas kuskil mujal registris ka on. Kui ei ole mujal, siis palume selle selgelt välja kirjutada.</w:t>
      </w:r>
    </w:p>
  </w:comment>
  <w:comment w:id="33" w:author="Maarja-Liis Lall - JUSTDIGI" w:date="2026-01-12T14:32:00Z" w:initials="MJ">
    <w:p w14:paraId="0FA56125" w14:textId="0F5290AC" w:rsidR="00487D3C" w:rsidRDefault="00000000">
      <w:r>
        <w:annotationRef/>
      </w:r>
      <w:r w:rsidRPr="51C953DF">
        <w:t>teha?</w:t>
      </w:r>
    </w:p>
  </w:comment>
  <w:comment w:id="34" w:author="Maarja-Liis Lall - JUSTDIGI" w:date="2026-01-12T16:12:00Z" w:initials="ML">
    <w:p w14:paraId="0AC2ECF4" w14:textId="77777777" w:rsidR="002813BE" w:rsidRDefault="002813BE" w:rsidP="002813BE">
      <w:pPr>
        <w:pStyle w:val="Kommentaaritekst"/>
      </w:pPr>
      <w:r>
        <w:rPr>
          <w:rStyle w:val="Kommentaariviide"/>
        </w:rPr>
        <w:annotationRef/>
      </w:r>
      <w:r>
        <w:t>§</w:t>
      </w:r>
    </w:p>
  </w:comment>
  <w:comment w:id="36" w:author="Maarja-Liis Lall - JUSTDIGI" w:date="2026-01-12T15:15:00Z" w:initials="MJ">
    <w:p w14:paraId="4C53B9B1" w14:textId="75F67CF6" w:rsidR="00487D3C" w:rsidRDefault="00000000">
      <w:r>
        <w:annotationRef/>
      </w:r>
      <w:r w:rsidRPr="3E90D6CF">
        <w:t>palume viidata normidele, mille alusel PTA riikliku järelevalve tegevuse käigus võib võtta proove</w:t>
      </w:r>
    </w:p>
  </w:comment>
  <w:comment w:id="38" w:author="Maarja-Liis Lall - JUSTDIGI" w:date="2026-01-12T15:48:00Z" w:initials="MJ">
    <w:p w14:paraId="1D0B7BDF" w14:textId="77F0DA4D" w:rsidR="00487D3C" w:rsidRDefault="00000000">
      <w:r>
        <w:annotationRef/>
      </w:r>
      <w:r w:rsidRPr="15224879">
        <w:t>EN-ga muudetakse kehtetuks kehtiva AS § 1 lg 4 mõistes "volitatud labor", aga uuest normist tuleneb, et PTA hakkab ikkagi andma edaspidi volitusi, mis on ka sisult volitatud laborid nagu siin viidatud. Palume lahti selgitada, kuidas selle uue sätte tähenduses volitatud laborit mõtestada.</w:t>
      </w:r>
    </w:p>
  </w:comment>
  <w:comment w:id="39" w:author="Maarja-Liis Lall - JUSTDIGI" w:date="2026-01-12T15:49:00Z" w:initials="MJ">
    <w:p w14:paraId="3179EC50" w14:textId="4938A233" w:rsidR="00487D3C" w:rsidRDefault="00000000">
      <w:r>
        <w:annotationRef/>
      </w:r>
      <w:r w:rsidRPr="169785AD">
        <w:t xml:space="preserve">Hetkel on see kord sätestatud siin: </w:t>
      </w:r>
      <w:hyperlink r:id="rId2">
        <w:r w:rsidRPr="67BBF555">
          <w:t>Volitatud laborina tegutsemise õiguse andmise, muutmise, peatamise ja kehtetuks tunnistamise kord–Riigi Teataja</w:t>
        </w:r>
      </w:hyperlink>
      <w:r w:rsidRPr="6CD9B1BE">
        <w:t>. Aga kui PTA seda hakkab tegema, mis regulatsioonist peaks lähtuma?</w:t>
      </w:r>
    </w:p>
  </w:comment>
  <w:comment w:id="37" w:author="Maarja-Liis Lall - JUSTDIGI" w:date="2026-01-12T15:19:00Z" w:initials="MJ">
    <w:p w14:paraId="179A5333" w14:textId="24065890" w:rsidR="00487D3C" w:rsidRDefault="00000000">
      <w:r>
        <w:annotationRef/>
      </w:r>
      <w:r w:rsidRPr="74BB9B19">
        <w:t>palume siin täpsustada, kus see õigus on sätestatud, et PTA annab volitusi volitatud laborina tegutsemise osas?</w:t>
      </w:r>
    </w:p>
  </w:comment>
  <w:comment w:id="41" w:author="Maarja-Liis Lall - JUSTDIGI" w:date="2026-01-12T14:49:00Z" w:initials="MJ">
    <w:p w14:paraId="586BD876" w14:textId="1F90514A" w:rsidR="00487D3C" w:rsidRDefault="00000000">
      <w:r>
        <w:annotationRef/>
      </w:r>
      <w:r w:rsidRPr="0FB791AF">
        <w:t>t</w:t>
      </w:r>
    </w:p>
  </w:comment>
  <w:comment w:id="40" w:author="Maarja-Liis Lall - JUSTDIGI" w:date="2026-01-12T15:48:00Z" w:initials="MJ">
    <w:p w14:paraId="7ED33E8D" w14:textId="1B3A13B9" w:rsidR="00487D3C" w:rsidRDefault="00000000">
      <w:r>
        <w:annotationRef/>
      </w:r>
      <w:r w:rsidRPr="0D42BC4D">
        <w:t>palume täpsustada, kust see tuleneb?</w:t>
      </w:r>
    </w:p>
  </w:comment>
  <w:comment w:id="43" w:author="Maarja-Liis Lall - JUSTDIGI" w:date="2026-01-12T16:12:00Z" w:initials="ML">
    <w:p w14:paraId="08527B9A" w14:textId="77777777" w:rsidR="00380AF7" w:rsidRDefault="00380AF7" w:rsidP="00380AF7">
      <w:pPr>
        <w:pStyle w:val="Kommentaaritekst"/>
      </w:pPr>
      <w:r>
        <w:rPr>
          <w:rStyle w:val="Kommentaariviide"/>
        </w:rPr>
        <w:annotationRef/>
      </w:r>
      <w:r>
        <w:t>nb</w:t>
      </w:r>
    </w:p>
  </w:comment>
  <w:comment w:id="45" w:author="Joel Kook - JUSTDIGI" w:date="2026-01-07T16:26:00Z" w:initials="JK">
    <w:p w14:paraId="7B4771B1" w14:textId="0D265164" w:rsidR="00B033EE" w:rsidRDefault="00B033EE" w:rsidP="00B033EE">
      <w:pPr>
        <w:pStyle w:val="Kommentaaritekst"/>
      </w:pPr>
      <w:r>
        <w:rPr>
          <w:rStyle w:val="Kommentaariviide"/>
        </w:rPr>
        <w:annotationRef/>
      </w:r>
      <w:r>
        <w:t>Soovitame kaaluda, kas mõju võiks lisaks avalduda ka tarbijatele - nt kas muudatuste tulemusena võiks muutuda nende käitumine või kaasneda mingid riskid (nt tervisele).</w:t>
      </w:r>
    </w:p>
  </w:comment>
  <w:comment w:id="46" w:author="Maarja-Liis Lall - JUSTDIGI" w:date="2026-01-12T14:56:00Z" w:initials="MJ">
    <w:p w14:paraId="5509A7EB" w14:textId="28AE205B" w:rsidR="00487D3C" w:rsidRDefault="00000000">
      <w:r>
        <w:annotationRef/>
      </w:r>
      <w:r w:rsidRPr="6BEC8B28">
        <w:t xml:space="preserve">palume jälgida seletuskirjas läbivalt, et oleks tühi rida kõikide lõikude vahel - nii nagu näeb ette RK otsus vorminõuete kohta </w:t>
      </w:r>
    </w:p>
  </w:comment>
  <w:comment w:id="47" w:author="Joel Kook - JUSTDIGI" w:date="2026-01-07T16:32:00Z" w:initials="JK">
    <w:p w14:paraId="52825AAB" w14:textId="77777777" w:rsidR="00415AB6" w:rsidRDefault="00415AB6" w:rsidP="00415AB6">
      <w:pPr>
        <w:pStyle w:val="Kommentaaritekst"/>
      </w:pPr>
      <w:r>
        <w:rPr>
          <w:rStyle w:val="Kommentaariviide"/>
        </w:rPr>
        <w:annotationRef/>
      </w:r>
      <w:r>
        <w:rPr>
          <w:color w:val="000000"/>
        </w:rPr>
        <w:t>Eelkõige tuleks ebasoovitava mõju riske hinnata kavandatavatest muudatustest lähtuvalt. Siin on kirjeldatud aga olukorda, mis kaasneks siis, kui muudatust ei tehtaks. Tõsi, see võib kaasneda ka enne soovitud muudatuste tegemist, aga ei oleks sel juhul muudatustest tingitud. Seega pigem aitab muudatus seda riski just vähendada või vältida. Palume sellest lähtuvalt täpsustada selgitust.</w:t>
      </w:r>
    </w:p>
  </w:comment>
  <w:comment w:id="48" w:author="Joel Kook - JUSTDIGI" w:date="2026-01-07T16:32:00Z" w:initials="JK">
    <w:p w14:paraId="3C95B32E" w14:textId="77777777" w:rsidR="003F52CD" w:rsidRDefault="003F52CD" w:rsidP="003F52CD">
      <w:pPr>
        <w:pStyle w:val="Kommentaaritekst"/>
      </w:pPr>
      <w:r>
        <w:rPr>
          <w:rStyle w:val="Kommentaariviide"/>
        </w:rPr>
        <w:annotationRef/>
      </w:r>
      <w:r>
        <w:rPr>
          <w:color w:val="000000"/>
        </w:rPr>
        <w:t>Siin ja edaspidi: sellisena antud hinnang ei oma erilist lisaväärtust (kui selle hinnangu andmist pole põhjendatud). Võib kustutada.</w:t>
      </w:r>
    </w:p>
  </w:comment>
  <w:comment w:id="51" w:author="Maarja-Liis Lall - JUSTDIGI" w:date="2026-01-12T14:58:00Z" w:initials="MJ">
    <w:p w14:paraId="3982A24C" w14:textId="55A1F4C4" w:rsidR="00487D3C" w:rsidRDefault="00000000">
      <w:r>
        <w:annotationRef/>
      </w:r>
      <w:r w:rsidRPr="53CDCCC1">
        <w:t>kas nii?</w:t>
      </w:r>
    </w:p>
  </w:comment>
  <w:comment w:id="52" w:author="Joel Kook - JUSTDIGI" w:date="2026-01-07T16:34:00Z" w:initials="JK">
    <w:p w14:paraId="387B11DD" w14:textId="77777777" w:rsidR="000E301E" w:rsidRDefault="000E301E" w:rsidP="000E301E">
      <w:pPr>
        <w:pStyle w:val="Kommentaaritekst"/>
      </w:pPr>
      <w:r>
        <w:rPr>
          <w:rStyle w:val="Kommentaariviide"/>
        </w:rPr>
        <w:annotationRef/>
      </w:r>
      <w:r>
        <w:t>Ettevõtte töökoha palgakulu sisaldab lisaks ka sotsiaalmaksu jms - kas sellega ei peaks arvestama?</w:t>
      </w:r>
    </w:p>
  </w:comment>
  <w:comment w:id="54" w:author="Joel Kook - JUSTDIGI" w:date="2026-01-07T16:37:00Z" w:initials="JK">
    <w:p w14:paraId="5AC2EF76" w14:textId="77777777" w:rsidR="00100D00" w:rsidRDefault="00100D00" w:rsidP="00100D00">
      <w:pPr>
        <w:pStyle w:val="Kommentaaritekst"/>
      </w:pPr>
      <w:r>
        <w:rPr>
          <w:rStyle w:val="Kommentaariviide"/>
        </w:rPr>
        <w:annotationRef/>
      </w:r>
      <w:r>
        <w:rPr>
          <w:color w:val="000000"/>
        </w:rPr>
        <w:t xml:space="preserve">Pole päris selge, kuidas see arv on saadud. Võibolla on õigem eelnevatest arvudest lähtuvalt hoopis </w:t>
      </w:r>
      <w:r>
        <w:rPr>
          <w:i/>
          <w:iCs/>
          <w:color w:val="000000"/>
        </w:rPr>
        <w:t xml:space="preserve">8 </w:t>
      </w:r>
      <w:r>
        <w:rPr>
          <w:color w:val="000000"/>
        </w:rPr>
        <w:t xml:space="preserve">eurot, kuna </w:t>
      </w:r>
      <w:r>
        <w:rPr>
          <w:i/>
          <w:iCs/>
          <w:color w:val="000000"/>
        </w:rPr>
        <w:t xml:space="preserve">kogutud andmed </w:t>
      </w:r>
      <w:r>
        <w:rPr>
          <w:color w:val="000000"/>
        </w:rPr>
        <w:t xml:space="preserve">tuleb alati ka </w:t>
      </w:r>
      <w:r>
        <w:rPr>
          <w:i/>
          <w:iCs/>
          <w:color w:val="000000"/>
        </w:rPr>
        <w:t xml:space="preserve">esitada </w:t>
      </w:r>
      <w:r>
        <w:rPr>
          <w:color w:val="000000"/>
        </w:rPr>
        <w:t>ehk miinimumajakulu oleks ilmselt u 40 minutit.</w:t>
      </w:r>
    </w:p>
  </w:comment>
  <w:comment w:id="53" w:author="Joel Kook - JUSTDIGI" w:date="2026-01-07T16:35:00Z" w:initials="JK">
    <w:p w14:paraId="37777063" w14:textId="77777777" w:rsidR="004809C9" w:rsidRDefault="00313569" w:rsidP="004809C9">
      <w:pPr>
        <w:pStyle w:val="Kommentaaritekst"/>
      </w:pPr>
      <w:r>
        <w:rPr>
          <w:rStyle w:val="Kommentaariviide"/>
        </w:rPr>
        <w:annotationRef/>
      </w:r>
      <w:r w:rsidR="004809C9">
        <w:rPr>
          <w:color w:val="000000"/>
        </w:rPr>
        <w:t>Pigem on tegemist arvestusliku palgakuluga registrikande kohta.</w:t>
      </w:r>
    </w:p>
  </w:comment>
  <w:comment w:id="56" w:author="Joel Kook - JUSTDIGI" w:date="2026-01-07T16:51:00Z" w:initials="JK">
    <w:p w14:paraId="4F7AE4B0" w14:textId="77777777" w:rsidR="007139B6" w:rsidRDefault="00E91AB1" w:rsidP="007139B6">
      <w:pPr>
        <w:pStyle w:val="Kommentaaritekst"/>
      </w:pPr>
      <w:r>
        <w:rPr>
          <w:rStyle w:val="Kommentaariviide"/>
        </w:rPr>
        <w:annotationRef/>
      </w:r>
      <w:r w:rsidR="007139B6">
        <w:t xml:space="preserve">Kas see on kulu, mis edaspidi üldse ära jääks, siis selguse huvides ilmselt oleks õigem märkida </w:t>
      </w:r>
      <w:r w:rsidR="007139B6">
        <w:rPr>
          <w:i/>
          <w:iCs/>
        </w:rPr>
        <w:t>võisid</w:t>
      </w:r>
      <w:r w:rsidR="007139B6">
        <w:t>? Teistpidi, kui osa sellest kulust kaasneks ka edaspidi, siis oleks parem tuua arvutuskäik üksnes edaspidi vähenevate kulude kohta.</w:t>
      </w:r>
    </w:p>
  </w:comment>
  <w:comment w:id="55" w:author="Joel Kook - JUSTDIGI" w:date="2026-01-07T16:37:00Z" w:initials="JK">
    <w:p w14:paraId="4B001A89" w14:textId="43F1F661" w:rsidR="0055769D" w:rsidRDefault="00572A9C" w:rsidP="0055769D">
      <w:pPr>
        <w:pStyle w:val="Kommentaaritekst"/>
      </w:pPr>
      <w:r>
        <w:rPr>
          <w:rStyle w:val="Kommentaariviide"/>
        </w:rPr>
        <w:annotationRef/>
      </w:r>
      <w:r w:rsidR="0055769D">
        <w:rPr>
          <w:color w:val="000000"/>
        </w:rPr>
        <w:t>Kahjuks jääb antud arvutuskäik ebaselgeks, ka eelnevalt seletuskirjas toodud arvude valguses. Kui võimalik, siis ehk saab siinset arvutuskäiku selgemalt esitleda või korrigeerida (summad tunduvad ebaloogiliselt suured).</w:t>
      </w:r>
    </w:p>
  </w:comment>
  <w:comment w:id="57" w:author="Joel Kook - JUSTDIGI" w:date="2026-01-07T16:41:00Z" w:initials="JK">
    <w:p w14:paraId="15927D5B" w14:textId="737A44D0" w:rsidR="00F77AC1" w:rsidRDefault="00F77AC1" w:rsidP="00F77AC1">
      <w:pPr>
        <w:pStyle w:val="Kommentaaritekst"/>
      </w:pPr>
      <w:r>
        <w:rPr>
          <w:rStyle w:val="Kommentaariviide"/>
        </w:rPr>
        <w:annotationRef/>
      </w:r>
      <w:r>
        <w:rPr>
          <w:color w:val="000000"/>
        </w:rPr>
        <w:t>See täiendus ei ole seletuskirjas vajalik. Võib kustutada.</w:t>
      </w:r>
    </w:p>
  </w:comment>
  <w:comment w:id="58" w:author="Maarja-Liis Lall - JUSTDIGI" w:date="2026-01-12T15:02:00Z" w:initials="MJ">
    <w:p w14:paraId="3A425747" w14:textId="254C252B" w:rsidR="00487D3C" w:rsidRDefault="00000000">
      <w:r>
        <w:annotationRef/>
      </w:r>
      <w:r w:rsidRPr="6E91716F">
        <w:t>võiks viidata ka, et mis normidest need tulenesid, et oleks selge, kust seletuskirjast otsida täpsemat selgitust</w:t>
      </w:r>
    </w:p>
  </w:comment>
  <w:comment w:id="59" w:author="Maarja-Liis Lall - JUSTDIGI" w:date="2026-01-12T16:04:00Z" w:initials="MJ">
    <w:p w14:paraId="46543B44" w14:textId="506E79C6" w:rsidR="00487D3C" w:rsidRDefault="00000000">
      <w:r>
        <w:annotationRef/>
      </w:r>
      <w:r w:rsidRPr="3D9F115A">
        <w:t>2004?</w:t>
      </w:r>
    </w:p>
  </w:comment>
  <w:comment w:id="60" w:author="Maarja-Liis Lall - JUSTDIGI" w:date="2026-01-12T16:05:00Z" w:initials="MJ">
    <w:p w14:paraId="403ADB9E" w14:textId="101B0AE2" w:rsidR="00487D3C" w:rsidRDefault="00000000">
      <w:r>
        <w:annotationRef/>
      </w:r>
      <w:r w:rsidRPr="6579321C">
        <w:t>linkk vanale redaktsioonile</w:t>
      </w:r>
    </w:p>
  </w:comment>
  <w:comment w:id="61" w:author="Maarja-Liis Lall - JUSTDIGI" w:date="2026-01-12T15:03:00Z" w:initials="MJ">
    <w:p w14:paraId="6FD9106C" w14:textId="70EFC811" w:rsidR="00487D3C" w:rsidRDefault="00000000">
      <w:r>
        <w:annotationRef/>
      </w:r>
      <w:r w:rsidRPr="0CBA2D36">
        <w:t>HÕNTE § 49: Seletuskirja osas „Seaduse jõustumine” põhjendatakse eelnõu seadusena või selle sätte jõustumise tähtpäeva valikut ja seaduse või selle sätte kehtivusaega.</w:t>
      </w:r>
    </w:p>
    <w:p w14:paraId="7A2315A2" w14:textId="6CE2F59A" w:rsidR="00487D3C" w:rsidRDefault="00000000">
      <w:r w:rsidRPr="53F7DDFA">
        <w:t>Tuleks lisada teave, kas kavandatud aeg on piisav aeg eeltöödeks ja normidega tutvumiseks. Vt HÕNTE käsiraamat lk 124.</w:t>
      </w:r>
    </w:p>
    <w:p w14:paraId="35462A9A" w14:textId="2718211B" w:rsidR="00487D3C" w:rsidRDefault="00000000">
      <w:r w:rsidRPr="4336605E">
        <w:t>Tuleb ka nimetada, milliseid ebasoovitavaid tagajärgi põhjustab see, kui eelnõu ei jõuta seletuskirjas põhjendatud aja jooksul menetleda ja jõustumine seega hilineb.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902386" w15:done="0"/>
  <w15:commentEx w15:paraId="6990F96B" w15:done="0"/>
  <w15:commentEx w15:paraId="6989DC59" w15:done="0"/>
  <w15:commentEx w15:paraId="0BF8F76B" w15:done="0"/>
  <w15:commentEx w15:paraId="4ED653F0" w15:done="0"/>
  <w15:commentEx w15:paraId="09D94FB4" w15:done="0"/>
  <w15:commentEx w15:paraId="05780001" w15:done="0"/>
  <w15:commentEx w15:paraId="34DA4972" w15:done="0"/>
  <w15:commentEx w15:paraId="53A25169" w15:done="0"/>
  <w15:commentEx w15:paraId="5883A07E" w15:done="0"/>
  <w15:commentEx w15:paraId="408EF729" w15:done="0"/>
  <w15:commentEx w15:paraId="04E60B1F" w15:done="0"/>
  <w15:commentEx w15:paraId="17DEDAAA" w15:done="0"/>
  <w15:commentEx w15:paraId="1C3499FD" w15:done="0"/>
  <w15:commentEx w15:paraId="1BA5E503" w15:done="0"/>
  <w15:commentEx w15:paraId="1A86CFA5" w15:done="0"/>
  <w15:commentEx w15:paraId="1C51237F" w15:done="0"/>
  <w15:commentEx w15:paraId="4D571684" w15:paraIdParent="1C51237F" w15:done="0"/>
  <w15:commentEx w15:paraId="4EA2AE3F" w15:done="0"/>
  <w15:commentEx w15:paraId="289D385C" w15:done="0"/>
  <w15:commentEx w15:paraId="2320CB34" w15:done="0"/>
  <w15:commentEx w15:paraId="46B0D940" w15:done="0"/>
  <w15:commentEx w15:paraId="5F4ED553" w15:done="0"/>
  <w15:commentEx w15:paraId="4E432965" w15:done="0"/>
  <w15:commentEx w15:paraId="0FA56125" w15:done="0"/>
  <w15:commentEx w15:paraId="0AC2ECF4" w15:done="0"/>
  <w15:commentEx w15:paraId="4C53B9B1" w15:done="0"/>
  <w15:commentEx w15:paraId="1D0B7BDF" w15:done="0"/>
  <w15:commentEx w15:paraId="3179EC50" w15:paraIdParent="1D0B7BDF" w15:done="0"/>
  <w15:commentEx w15:paraId="179A5333" w15:done="0"/>
  <w15:commentEx w15:paraId="586BD876" w15:done="0"/>
  <w15:commentEx w15:paraId="7ED33E8D" w15:done="0"/>
  <w15:commentEx w15:paraId="08527B9A" w15:done="0"/>
  <w15:commentEx w15:paraId="7B4771B1" w15:done="0"/>
  <w15:commentEx w15:paraId="5509A7EB" w15:done="0"/>
  <w15:commentEx w15:paraId="52825AAB" w15:done="0"/>
  <w15:commentEx w15:paraId="3C95B32E" w15:done="0"/>
  <w15:commentEx w15:paraId="3982A24C" w15:done="0"/>
  <w15:commentEx w15:paraId="387B11DD" w15:done="0"/>
  <w15:commentEx w15:paraId="5AC2EF76" w15:done="0"/>
  <w15:commentEx w15:paraId="37777063" w15:done="0"/>
  <w15:commentEx w15:paraId="4F7AE4B0" w15:done="0"/>
  <w15:commentEx w15:paraId="4B001A89" w15:done="0"/>
  <w15:commentEx w15:paraId="15927D5B" w15:done="0"/>
  <w15:commentEx w15:paraId="3A425747" w15:done="0"/>
  <w15:commentEx w15:paraId="46543B44" w15:done="0"/>
  <w15:commentEx w15:paraId="403ADB9E" w15:done="0"/>
  <w15:commentEx w15:paraId="35462A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46163D" w16cex:dateUtc="2026-01-12T13:07:00Z"/>
  <w16cex:commentExtensible w16cex:durableId="3B27C9A1" w16cex:dateUtc="2026-01-07T12:46:00Z"/>
  <w16cex:commentExtensible w16cex:durableId="6B0CEF77" w16cex:dateUtc="2026-01-07T12:46:00Z"/>
  <w16cex:commentExtensible w16cex:durableId="39F269B2" w16cex:dateUtc="2026-01-07T12:47:00Z"/>
  <w16cex:commentExtensible w16cex:durableId="5758795C" w16cex:dateUtc="2026-01-07T12:47:00Z"/>
  <w16cex:commentExtensible w16cex:durableId="7E1022E0" w16cex:dateUtc="2026-01-07T12:48:00Z"/>
  <w16cex:commentExtensible w16cex:durableId="1D0BCCBA" w16cex:dateUtc="2026-01-07T12:48:00Z"/>
  <w16cex:commentExtensible w16cex:durableId="26BE4A28" w16cex:dateUtc="2026-01-07T12:48:00Z"/>
  <w16cex:commentExtensible w16cex:durableId="54E77367" w16cex:dateUtc="2026-01-12T09:34:00Z"/>
  <w16cex:commentExtensible w16cex:durableId="632787BF" w16cex:dateUtc="2026-01-12T09:32:00Z"/>
  <w16cex:commentExtensible w16cex:durableId="598F4A4B" w16cex:dateUtc="2026-01-07T12:49:00Z"/>
  <w16cex:commentExtensible w16cex:durableId="0BA586C5" w16cex:dateUtc="2026-01-12T13:42:00Z"/>
  <w16cex:commentExtensible w16cex:durableId="786717DF" w16cex:dateUtc="2026-01-12T13:43:00Z"/>
  <w16cex:commentExtensible w16cex:durableId="752F444C" w16cex:dateUtc="2026-01-07T12:50:00Z"/>
  <w16cex:commentExtensible w16cex:durableId="237B75CD" w16cex:dateUtc="2026-01-07T12:51:00Z"/>
  <w16cex:commentExtensible w16cex:durableId="3DC52E60" w16cex:dateUtc="2026-01-12T13:37:00Z"/>
  <w16cex:commentExtensible w16cex:durableId="53487982" w16cex:dateUtc="2026-01-07T12:51:00Z"/>
  <w16cex:commentExtensible w16cex:durableId="7A8D34E0" w16cex:dateUtc="2026-01-12T14:49:00Z"/>
  <w16cex:commentExtensible w16cex:durableId="7056C4E7" w16cex:dateUtc="2026-01-12T13:04:00Z"/>
  <w16cex:commentExtensible w16cex:durableId="3C916393" w16cex:dateUtc="2026-01-12T13:05:00Z"/>
  <w16cex:commentExtensible w16cex:durableId="418484D1" w16cex:dateUtc="2026-01-12T09:43:00Z"/>
  <w16cex:commentExtensible w16cex:durableId="634AAA5C" w16cex:dateUtc="2026-01-12T09:48:00Z"/>
  <w16cex:commentExtensible w16cex:durableId="403F2F6B" w16cex:dateUtc="2026-01-12T13:52:00Z"/>
  <w16cex:commentExtensible w16cex:durableId="13A5D201" w16cex:dateUtc="2026-01-12T12:28:00Z"/>
  <w16cex:commentExtensible w16cex:durableId="31F1D437" w16cex:dateUtc="2026-01-12T12:32:00Z"/>
  <w16cex:commentExtensible w16cex:durableId="3CC6CBA3" w16cex:dateUtc="2026-01-12T14:12:00Z"/>
  <w16cex:commentExtensible w16cex:durableId="15475B96" w16cex:dateUtc="2026-01-12T13:15:00Z"/>
  <w16cex:commentExtensible w16cex:durableId="3457836E" w16cex:dateUtc="2026-01-12T13:48:00Z"/>
  <w16cex:commentExtensible w16cex:durableId="71C025EC" w16cex:dateUtc="2026-01-12T13:49:00Z"/>
  <w16cex:commentExtensible w16cex:durableId="6FCDE887" w16cex:dateUtc="2026-01-12T13:19:00Z"/>
  <w16cex:commentExtensible w16cex:durableId="00ABD58E" w16cex:dateUtc="2026-01-12T12:49:00Z"/>
  <w16cex:commentExtensible w16cex:durableId="55F62D0A" w16cex:dateUtc="2026-01-12T13:48:00Z"/>
  <w16cex:commentExtensible w16cex:durableId="25A547D4" w16cex:dateUtc="2026-01-12T14:12:00Z"/>
  <w16cex:commentExtensible w16cex:durableId="3FACF871" w16cex:dateUtc="2026-01-07T14:26:00Z"/>
  <w16cex:commentExtensible w16cex:durableId="2F8348CD" w16cex:dateUtc="2026-01-12T12:56:00Z"/>
  <w16cex:commentExtensible w16cex:durableId="7736F876" w16cex:dateUtc="2026-01-07T14:32:00Z"/>
  <w16cex:commentExtensible w16cex:durableId="2AD144CE" w16cex:dateUtc="2026-01-07T14:32:00Z"/>
  <w16cex:commentExtensible w16cex:durableId="0AE155FA" w16cex:dateUtc="2026-01-12T12:58:00Z"/>
  <w16cex:commentExtensible w16cex:durableId="5D91E2F3" w16cex:dateUtc="2026-01-07T14:34:00Z"/>
  <w16cex:commentExtensible w16cex:durableId="77D58416" w16cex:dateUtc="2026-01-07T14:37:00Z"/>
  <w16cex:commentExtensible w16cex:durableId="4EEFC09D" w16cex:dateUtc="2026-01-07T14:35:00Z"/>
  <w16cex:commentExtensible w16cex:durableId="0853CA17" w16cex:dateUtc="2026-01-07T14:51:00Z"/>
  <w16cex:commentExtensible w16cex:durableId="7E33BF3E" w16cex:dateUtc="2026-01-07T14:37:00Z"/>
  <w16cex:commentExtensible w16cex:durableId="1CEB6718" w16cex:dateUtc="2026-01-07T14:41:00Z"/>
  <w16cex:commentExtensible w16cex:durableId="633F6696" w16cex:dateUtc="2026-01-12T13:02:00Z"/>
  <w16cex:commentExtensible w16cex:durableId="56F0D9BD" w16cex:dateUtc="2026-01-12T14:04:00Z"/>
  <w16cex:commentExtensible w16cex:durableId="2B05816B" w16cex:dateUtc="2026-01-12T14:05:00Z"/>
  <w16cex:commentExtensible w16cex:durableId="22F80EAE" w16cex:dateUtc="2026-01-12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902386" w16cid:durableId="6B46163D"/>
  <w16cid:commentId w16cid:paraId="6990F96B" w16cid:durableId="3B27C9A1"/>
  <w16cid:commentId w16cid:paraId="6989DC59" w16cid:durableId="6B0CEF77"/>
  <w16cid:commentId w16cid:paraId="0BF8F76B" w16cid:durableId="39F269B2"/>
  <w16cid:commentId w16cid:paraId="4ED653F0" w16cid:durableId="5758795C"/>
  <w16cid:commentId w16cid:paraId="09D94FB4" w16cid:durableId="7E1022E0"/>
  <w16cid:commentId w16cid:paraId="05780001" w16cid:durableId="1D0BCCBA"/>
  <w16cid:commentId w16cid:paraId="34DA4972" w16cid:durableId="26BE4A28"/>
  <w16cid:commentId w16cid:paraId="53A25169" w16cid:durableId="54E77367"/>
  <w16cid:commentId w16cid:paraId="5883A07E" w16cid:durableId="632787BF"/>
  <w16cid:commentId w16cid:paraId="408EF729" w16cid:durableId="598F4A4B"/>
  <w16cid:commentId w16cid:paraId="04E60B1F" w16cid:durableId="0BA586C5"/>
  <w16cid:commentId w16cid:paraId="17DEDAAA" w16cid:durableId="786717DF"/>
  <w16cid:commentId w16cid:paraId="1C3499FD" w16cid:durableId="752F444C"/>
  <w16cid:commentId w16cid:paraId="1BA5E503" w16cid:durableId="237B75CD"/>
  <w16cid:commentId w16cid:paraId="1A86CFA5" w16cid:durableId="3DC52E60"/>
  <w16cid:commentId w16cid:paraId="1C51237F" w16cid:durableId="53487982"/>
  <w16cid:commentId w16cid:paraId="4D571684" w16cid:durableId="7A8D34E0"/>
  <w16cid:commentId w16cid:paraId="4EA2AE3F" w16cid:durableId="7056C4E7"/>
  <w16cid:commentId w16cid:paraId="289D385C" w16cid:durableId="3C916393"/>
  <w16cid:commentId w16cid:paraId="2320CB34" w16cid:durableId="418484D1"/>
  <w16cid:commentId w16cid:paraId="46B0D940" w16cid:durableId="634AAA5C"/>
  <w16cid:commentId w16cid:paraId="5F4ED553" w16cid:durableId="403F2F6B"/>
  <w16cid:commentId w16cid:paraId="4E432965" w16cid:durableId="13A5D201"/>
  <w16cid:commentId w16cid:paraId="0FA56125" w16cid:durableId="31F1D437"/>
  <w16cid:commentId w16cid:paraId="0AC2ECF4" w16cid:durableId="3CC6CBA3"/>
  <w16cid:commentId w16cid:paraId="4C53B9B1" w16cid:durableId="15475B96"/>
  <w16cid:commentId w16cid:paraId="1D0B7BDF" w16cid:durableId="3457836E"/>
  <w16cid:commentId w16cid:paraId="3179EC50" w16cid:durableId="71C025EC"/>
  <w16cid:commentId w16cid:paraId="179A5333" w16cid:durableId="6FCDE887"/>
  <w16cid:commentId w16cid:paraId="586BD876" w16cid:durableId="00ABD58E"/>
  <w16cid:commentId w16cid:paraId="7ED33E8D" w16cid:durableId="55F62D0A"/>
  <w16cid:commentId w16cid:paraId="08527B9A" w16cid:durableId="25A547D4"/>
  <w16cid:commentId w16cid:paraId="7B4771B1" w16cid:durableId="3FACF871"/>
  <w16cid:commentId w16cid:paraId="5509A7EB" w16cid:durableId="2F8348CD"/>
  <w16cid:commentId w16cid:paraId="52825AAB" w16cid:durableId="7736F876"/>
  <w16cid:commentId w16cid:paraId="3C95B32E" w16cid:durableId="2AD144CE"/>
  <w16cid:commentId w16cid:paraId="3982A24C" w16cid:durableId="0AE155FA"/>
  <w16cid:commentId w16cid:paraId="387B11DD" w16cid:durableId="5D91E2F3"/>
  <w16cid:commentId w16cid:paraId="5AC2EF76" w16cid:durableId="77D58416"/>
  <w16cid:commentId w16cid:paraId="37777063" w16cid:durableId="4EEFC09D"/>
  <w16cid:commentId w16cid:paraId="4F7AE4B0" w16cid:durableId="0853CA17"/>
  <w16cid:commentId w16cid:paraId="4B001A89" w16cid:durableId="7E33BF3E"/>
  <w16cid:commentId w16cid:paraId="15927D5B" w16cid:durableId="1CEB6718"/>
  <w16cid:commentId w16cid:paraId="3A425747" w16cid:durableId="633F6696"/>
  <w16cid:commentId w16cid:paraId="46543B44" w16cid:durableId="56F0D9BD"/>
  <w16cid:commentId w16cid:paraId="403ADB9E" w16cid:durableId="2B05816B"/>
  <w16cid:commentId w16cid:paraId="35462A9A" w16cid:durableId="22F80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589DC" w14:textId="77777777" w:rsidR="006D3063" w:rsidRDefault="006D3063" w:rsidP="00232417">
      <w:r>
        <w:separator/>
      </w:r>
    </w:p>
  </w:endnote>
  <w:endnote w:type="continuationSeparator" w:id="0">
    <w:p w14:paraId="403CD953" w14:textId="77777777" w:rsidR="006D3063" w:rsidRDefault="006D3063" w:rsidP="0023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5721341"/>
      <w:docPartObj>
        <w:docPartGallery w:val="Page Numbers (Bottom of Page)"/>
        <w:docPartUnique/>
      </w:docPartObj>
    </w:sdtPr>
    <w:sdtContent>
      <w:p w14:paraId="43C5FEC8" w14:textId="5BB3D58B" w:rsidR="00575A58" w:rsidRDefault="00575A58">
        <w:pPr>
          <w:pStyle w:val="Jalus"/>
          <w:jc w:val="center"/>
        </w:pPr>
        <w:r>
          <w:fldChar w:fldCharType="begin"/>
        </w:r>
        <w:r>
          <w:instrText>PAGE   \* MERGEFORMAT</w:instrText>
        </w:r>
        <w:r>
          <w:fldChar w:fldCharType="separate"/>
        </w:r>
        <w:r>
          <w:t>2</w:t>
        </w:r>
        <w:r>
          <w:fldChar w:fldCharType="end"/>
        </w:r>
      </w:p>
    </w:sdtContent>
  </w:sdt>
  <w:p w14:paraId="5BC4EAF1" w14:textId="77777777" w:rsidR="00ED302E" w:rsidRDefault="00ED30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B2713" w14:textId="77777777" w:rsidR="006D3063" w:rsidRDefault="006D3063" w:rsidP="00232417">
      <w:r>
        <w:separator/>
      </w:r>
    </w:p>
  </w:footnote>
  <w:footnote w:type="continuationSeparator" w:id="0">
    <w:p w14:paraId="2C10B3A8" w14:textId="77777777" w:rsidR="006D3063" w:rsidRDefault="006D3063" w:rsidP="00232417">
      <w:r>
        <w:continuationSeparator/>
      </w:r>
    </w:p>
  </w:footnote>
  <w:footnote w:id="1">
    <w:p w14:paraId="741755C7" w14:textId="39245B98" w:rsidR="00AA365D" w:rsidRDefault="00AA365D">
      <w:pPr>
        <w:pStyle w:val="Allmrkusetekst"/>
      </w:pPr>
      <w:r>
        <w:rPr>
          <w:rStyle w:val="Allmrkuseviide"/>
        </w:rPr>
        <w:footnoteRef/>
      </w:r>
      <w:r>
        <w:t xml:space="preserve"> </w:t>
      </w:r>
      <w:r w:rsidR="005440AD">
        <w:t xml:space="preserve">Vabariigi </w:t>
      </w:r>
      <w:r w:rsidR="005440AD" w:rsidRPr="005440AD">
        <w:t>Valitsuse majanduskabineti nõupidami</w:t>
      </w:r>
      <w:r w:rsidR="005440AD">
        <w:t>ne 08.05.2025</w:t>
      </w:r>
      <w:r w:rsidR="00D12F31">
        <w:t>.</w:t>
      </w:r>
    </w:p>
  </w:footnote>
  <w:footnote w:id="2">
    <w:p w14:paraId="742D2916" w14:textId="5365DB33" w:rsidR="003C53EF" w:rsidRDefault="003C53EF">
      <w:pPr>
        <w:pStyle w:val="Allmrkusetekst"/>
      </w:pPr>
      <w:r>
        <w:rPr>
          <w:rStyle w:val="Allmrkuseviide"/>
        </w:rPr>
        <w:footnoteRef/>
      </w:r>
      <w:r>
        <w:t xml:space="preserve"> </w:t>
      </w:r>
      <w:hyperlink r:id="rId1" w:history="1">
        <w:r w:rsidRPr="00CC666E">
          <w:rPr>
            <w:rStyle w:val="Hperlink"/>
          </w:rPr>
          <w:t xml:space="preserve">RT I 1995, </w:t>
        </w:r>
        <w:r w:rsidR="00CC666E" w:rsidRPr="00CC666E">
          <w:rPr>
            <w:rStyle w:val="Hperlink"/>
          </w:rPr>
          <w:t>0</w:t>
        </w:r>
        <w:r w:rsidRPr="00CC666E">
          <w:rPr>
            <w:rStyle w:val="Hperlink"/>
          </w:rPr>
          <w:t>5, 43</w:t>
        </w:r>
      </w:hyperlink>
      <w:r>
        <w:t xml:space="preserve"> </w:t>
      </w:r>
    </w:p>
  </w:footnote>
  <w:footnote w:id="3">
    <w:p w14:paraId="7F06F05A" w14:textId="78615C7D" w:rsidR="00AE1F14" w:rsidRDefault="00AE1F14" w:rsidP="00AE1F14">
      <w:pPr>
        <w:pStyle w:val="Allmrkusetekst"/>
        <w:jc w:val="both"/>
      </w:pPr>
      <w:r>
        <w:rPr>
          <w:rStyle w:val="Allmrkuseviide"/>
        </w:rPr>
        <w:footnoteRef/>
      </w:r>
      <w:r>
        <w:t xml:space="preserve"> Komisjoni delegeeritud määrus (EL) 2018/273, millega täiendatakse Euroopa Parlamendi ja nõukogu määrust (EL) nr 1308/2013 viinapuude istutuseks antavate lubade süsteemi, istandusregistri, saatedokumentide ja sertifitseerimise, sissetulevate ja väljaminevate kaupade registri, kohustuslike deklaratsioonide, teavituste ja teabe avaldamise osas, millega täiendatakse Euroopa Parlamendi ja nõukogu määrust (EL) nr 1306/2013 asjakohase kontrolli ja karistuste osas ning millega muudetakse komisjoni määrusi (EÜ) nr 555/2008, (EÜ) nr 606/2009 ja (EÜ) nr 607/2009 ning tunnistatakse kehtetuks komisjoni määrus (EÜ) nr 436/2009 ja komisjoni delegeeritud määrus (EL) 2015/560 (ELT L 58, 28.02.2018, lk 1–59).</w:t>
      </w:r>
    </w:p>
  </w:footnote>
  <w:footnote w:id="4">
    <w:p w14:paraId="21CA7239" w14:textId="77777777" w:rsidR="00F45FF7" w:rsidRDefault="00F45FF7" w:rsidP="00F45FF7">
      <w:pPr>
        <w:pStyle w:val="Allmrkusetekst"/>
        <w:jc w:val="both"/>
      </w:pPr>
      <w:r>
        <w:rPr>
          <w:rStyle w:val="Allmrkuseviide"/>
        </w:rPr>
        <w:footnoteRef/>
      </w:r>
      <w:r>
        <w:t>Eelnõude infosüsteem (EIS). A</w:t>
      </w:r>
      <w:r w:rsidRPr="00AF6BB4">
        <w:t>lkoholiseaduse muutmise seaduse eelnõu väljatöötamise kavatsus</w:t>
      </w:r>
      <w:r>
        <w:t xml:space="preserve">, </w:t>
      </w:r>
      <w:r w:rsidRPr="00B24B7A">
        <w:t>17.10.2018</w:t>
      </w:r>
      <w:r>
        <w:t xml:space="preserve">. </w:t>
      </w:r>
      <w:hyperlink r:id="rId2" w:history="1">
        <w:r w:rsidRPr="00837BE1">
          <w:rPr>
            <w:rStyle w:val="Hperlink"/>
          </w:rPr>
          <w:t>https://eelnoud.valitsus.ee/main/mount/docList/e4803d49-ce2d-407b-abb8-9d9f951a1cfb</w:t>
        </w:r>
      </w:hyperlink>
      <w:r>
        <w:t>.</w:t>
      </w:r>
    </w:p>
  </w:footnote>
  <w:footnote w:id="5">
    <w:p w14:paraId="491160B6" w14:textId="0329BB3A" w:rsidR="000B5BBD" w:rsidRDefault="000B5BBD" w:rsidP="000B5BBD">
      <w:pPr>
        <w:pStyle w:val="Allmrkusetekst"/>
        <w:jc w:val="both"/>
      </w:pPr>
      <w:r>
        <w:rPr>
          <w:rStyle w:val="Allmrkuseviide"/>
        </w:rPr>
        <w:footnoteRef/>
      </w:r>
      <w:r>
        <w:t xml:space="preserve"> </w:t>
      </w:r>
      <w:r w:rsidRPr="000B5BBD">
        <w:t>Euroopa Parlamendi ja nõukogu määrusega (EL) nr 1308/2013, millega kehtestatakse põllumajandustoodete ühine turukorraldus ning millega tunnistatakse kehtetuks nõukogu määrused (EMÜ) nr 922/72, (EMÜ) nr 234/79, (EÜ) nr 1037/2001 ja (EÜ) nr 1234/2007 (ELT L 347 20.12.2013, lk 1</w:t>
      </w:r>
      <w:r>
        <w:t>−</w:t>
      </w:r>
      <w:r w:rsidRPr="000B5BBD">
        <w:t>671)</w:t>
      </w:r>
      <w:r w:rsidR="00A260CE">
        <w:t>.</w:t>
      </w:r>
    </w:p>
  </w:footnote>
  <w:footnote w:id="6">
    <w:p w14:paraId="3C668883" w14:textId="7838D032" w:rsidR="00AE1F14" w:rsidRDefault="00AE1F14">
      <w:pPr>
        <w:pStyle w:val="Allmrkusetekst"/>
      </w:pPr>
      <w:r>
        <w:rPr>
          <w:rStyle w:val="Allmrkuseviide"/>
        </w:rPr>
        <w:footnoteRef/>
      </w:r>
      <w:r>
        <w:t xml:space="preserve"> </w:t>
      </w:r>
      <w:hyperlink r:id="rId3" w:history="1">
        <w:r w:rsidRPr="00AE1F14">
          <w:rPr>
            <w:rStyle w:val="Hperlink"/>
          </w:rPr>
          <w:t>RT I, 05.07.2025, 3</w:t>
        </w:r>
      </w:hyperlink>
    </w:p>
  </w:footnote>
  <w:footnote w:id="7">
    <w:p w14:paraId="5413BF5B" w14:textId="4B3CD3B3" w:rsidR="008F682E" w:rsidRDefault="008F682E">
      <w:pPr>
        <w:pStyle w:val="Allmrkusetekst"/>
      </w:pPr>
      <w:r>
        <w:rPr>
          <w:rStyle w:val="Allmrkuseviide"/>
        </w:rPr>
        <w:footnoteRef/>
      </w:r>
      <w:r>
        <w:t xml:space="preserve"> </w:t>
      </w:r>
      <w:hyperlink r:id="rId4" w:history="1">
        <w:r w:rsidRPr="008F682E">
          <w:rPr>
            <w:rStyle w:val="Hperlink"/>
          </w:rPr>
          <w:t>RT I, 01.07.2025, 4</w:t>
        </w:r>
      </w:hyperlink>
    </w:p>
  </w:footnote>
  <w:footnote w:id="8">
    <w:p w14:paraId="65EFB678" w14:textId="0899AA13" w:rsidR="00173EF0" w:rsidRDefault="00173EF0" w:rsidP="00173EF0">
      <w:pPr>
        <w:pStyle w:val="Allmrkusetekst"/>
        <w:jc w:val="both"/>
      </w:pPr>
      <w:r>
        <w:rPr>
          <w:rStyle w:val="Allmrkuseviide"/>
        </w:rPr>
        <w:footnoteRef/>
      </w:r>
      <w:r>
        <w:t xml:space="preserve"> Euroopa Parlamendi ja nõukogu määrus (EL) nr 1308/2013, millega kehtestatakse põllumajandustoodete ühine turukorraldus ning millega tunnistatakse kehtetuks nõukogu määrused (EMÜ) nr 922/72, (EMÜ) nr 234/79, (EÜ) nr 1037/2001 ja (EÜ) nr 1234/2007 (ELT L 347, 20.12.2013, lk 671–854)</w:t>
      </w:r>
      <w:r w:rsidR="00A159E6">
        <w:t>,</w:t>
      </w:r>
    </w:p>
  </w:footnote>
  <w:footnote w:id="9">
    <w:p w14:paraId="59934C2E" w14:textId="51507ED8" w:rsidR="00173EF0" w:rsidRDefault="00173EF0" w:rsidP="00173EF0">
      <w:pPr>
        <w:pStyle w:val="Allmrkusetekst"/>
        <w:jc w:val="both"/>
      </w:pPr>
      <w:r>
        <w:rPr>
          <w:rStyle w:val="Allmrkuseviide"/>
        </w:rPr>
        <w:footnoteRef/>
      </w:r>
      <w:r>
        <w:t xml:space="preserve"> Komisjoni rakendusmäärus (EL) 2018/274, millega kehtestatakse Euroopa Parlamendi ja nõukogu määruse (EL) nr 1308/2013 rakenduseeskirjad viinapuude istutuseks antavate lubade süsteemi, sertifitseerimise, sissetulevate ja väljaminevate kaupade registri, kohustuslike deklaratsioonide ja teadete kohta, Euroopa Parlamendi ja nõukogu määruse (EL) nr 1306/2013 rakenduseeskirjad asjakohaste kontrollide kohta ning millega tunnistatakse kehtetuks komisjoni rakendusmäärus (EL) 2015/561 (ELT L 58, 28.</w:t>
      </w:r>
      <w:r w:rsidR="00A159E6">
        <w:t>0</w:t>
      </w:r>
      <w:r>
        <w:t>2.2018, lk 60–95)</w:t>
      </w:r>
      <w:r w:rsidR="00A159E6">
        <w:t>.</w:t>
      </w:r>
    </w:p>
  </w:footnote>
  <w:footnote w:id="10">
    <w:p w14:paraId="6CDABA99" w14:textId="77777777" w:rsidR="00FA7712" w:rsidRDefault="00FA7712" w:rsidP="00FA7712">
      <w:pPr>
        <w:pStyle w:val="Allmrkusetekst"/>
      </w:pPr>
      <w:r>
        <w:rPr>
          <w:rStyle w:val="Allmrkuseviide"/>
        </w:rPr>
        <w:footnoteRef/>
      </w:r>
      <w:r>
        <w:t xml:space="preserve"> </w:t>
      </w:r>
      <w:hyperlink r:id="rId5" w:history="1">
        <w:r w:rsidRPr="00FA7712">
          <w:rPr>
            <w:rStyle w:val="Hperlink"/>
          </w:rPr>
          <w:t>RT I, 14.02.2025, 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53F28"/>
    <w:multiLevelType w:val="hybridMultilevel"/>
    <w:tmpl w:val="2BACB6A2"/>
    <w:lvl w:ilvl="0" w:tplc="E59E80D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6006057"/>
    <w:multiLevelType w:val="multilevel"/>
    <w:tmpl w:val="6016BA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C23F40"/>
    <w:multiLevelType w:val="hybridMultilevel"/>
    <w:tmpl w:val="59D47E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DF0AED"/>
    <w:multiLevelType w:val="hybridMultilevel"/>
    <w:tmpl w:val="4B64AC0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37A29D8"/>
    <w:multiLevelType w:val="multilevel"/>
    <w:tmpl w:val="008EB1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CE09C5"/>
    <w:multiLevelType w:val="hybridMultilevel"/>
    <w:tmpl w:val="0D4C7420"/>
    <w:lvl w:ilvl="0" w:tplc="E59E80D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7B54B6"/>
    <w:multiLevelType w:val="hybridMultilevel"/>
    <w:tmpl w:val="40100AD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48CC0DE8"/>
    <w:multiLevelType w:val="hybridMultilevel"/>
    <w:tmpl w:val="567C4A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A9D0B65"/>
    <w:multiLevelType w:val="hybridMultilevel"/>
    <w:tmpl w:val="B2A87D0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C190167"/>
    <w:multiLevelType w:val="hybridMultilevel"/>
    <w:tmpl w:val="23EEE616"/>
    <w:lvl w:ilvl="0" w:tplc="16E0E27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5D182B10"/>
    <w:multiLevelType w:val="hybridMultilevel"/>
    <w:tmpl w:val="6E3A23DA"/>
    <w:lvl w:ilvl="0" w:tplc="4D58A78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2C077CE"/>
    <w:multiLevelType w:val="hybridMultilevel"/>
    <w:tmpl w:val="A7E6C040"/>
    <w:lvl w:ilvl="0" w:tplc="D5281FB0">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796335024">
    <w:abstractNumId w:val="4"/>
  </w:num>
  <w:num w:numId="2" w16cid:durableId="351297384">
    <w:abstractNumId w:val="1"/>
  </w:num>
  <w:num w:numId="3" w16cid:durableId="2129928646">
    <w:abstractNumId w:val="10"/>
  </w:num>
  <w:num w:numId="4" w16cid:durableId="1788771133">
    <w:abstractNumId w:val="6"/>
  </w:num>
  <w:num w:numId="5" w16cid:durableId="367485640">
    <w:abstractNumId w:val="9"/>
  </w:num>
  <w:num w:numId="6" w16cid:durableId="1140617258">
    <w:abstractNumId w:val="8"/>
  </w:num>
  <w:num w:numId="7" w16cid:durableId="6642207">
    <w:abstractNumId w:val="0"/>
  </w:num>
  <w:num w:numId="8" w16cid:durableId="2015648334">
    <w:abstractNumId w:val="5"/>
  </w:num>
  <w:num w:numId="9" w16cid:durableId="1306281577">
    <w:abstractNumId w:val="11"/>
  </w:num>
  <w:num w:numId="10" w16cid:durableId="1142233986">
    <w:abstractNumId w:val="2"/>
  </w:num>
  <w:num w:numId="11" w16cid:durableId="803695137">
    <w:abstractNumId w:val="7"/>
  </w:num>
  <w:num w:numId="12" w16cid:durableId="123300807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736"/>
    <w:rsid w:val="00000132"/>
    <w:rsid w:val="00000B05"/>
    <w:rsid w:val="00000DA6"/>
    <w:rsid w:val="00005B61"/>
    <w:rsid w:val="00006F9A"/>
    <w:rsid w:val="00010D21"/>
    <w:rsid w:val="0001189B"/>
    <w:rsid w:val="000119F9"/>
    <w:rsid w:val="00013919"/>
    <w:rsid w:val="00016CA1"/>
    <w:rsid w:val="0002332E"/>
    <w:rsid w:val="00030F56"/>
    <w:rsid w:val="00031378"/>
    <w:rsid w:val="000316CE"/>
    <w:rsid w:val="00032226"/>
    <w:rsid w:val="00032B40"/>
    <w:rsid w:val="00034DDB"/>
    <w:rsid w:val="000371C4"/>
    <w:rsid w:val="0004231B"/>
    <w:rsid w:val="000454F7"/>
    <w:rsid w:val="00047B81"/>
    <w:rsid w:val="00051F47"/>
    <w:rsid w:val="00052259"/>
    <w:rsid w:val="00057142"/>
    <w:rsid w:val="00057E9D"/>
    <w:rsid w:val="00060581"/>
    <w:rsid w:val="0006407B"/>
    <w:rsid w:val="0006592A"/>
    <w:rsid w:val="00070524"/>
    <w:rsid w:val="0007091D"/>
    <w:rsid w:val="0007164A"/>
    <w:rsid w:val="00071B98"/>
    <w:rsid w:val="0007412E"/>
    <w:rsid w:val="000744DA"/>
    <w:rsid w:val="0008514A"/>
    <w:rsid w:val="000866DE"/>
    <w:rsid w:val="00087BE9"/>
    <w:rsid w:val="000909E7"/>
    <w:rsid w:val="00092EA4"/>
    <w:rsid w:val="000A27FB"/>
    <w:rsid w:val="000A2DE3"/>
    <w:rsid w:val="000A5854"/>
    <w:rsid w:val="000A6578"/>
    <w:rsid w:val="000B373F"/>
    <w:rsid w:val="000B5380"/>
    <w:rsid w:val="000B5BBD"/>
    <w:rsid w:val="000C4059"/>
    <w:rsid w:val="000D4226"/>
    <w:rsid w:val="000D7626"/>
    <w:rsid w:val="000E301E"/>
    <w:rsid w:val="000E5A1F"/>
    <w:rsid w:val="000F7BF0"/>
    <w:rsid w:val="00100D00"/>
    <w:rsid w:val="00110EF9"/>
    <w:rsid w:val="00111F06"/>
    <w:rsid w:val="001129F5"/>
    <w:rsid w:val="001169AA"/>
    <w:rsid w:val="00120C24"/>
    <w:rsid w:val="00121B91"/>
    <w:rsid w:val="00122BA5"/>
    <w:rsid w:val="0012422F"/>
    <w:rsid w:val="0012458B"/>
    <w:rsid w:val="00126890"/>
    <w:rsid w:val="00126B02"/>
    <w:rsid w:val="00132CBB"/>
    <w:rsid w:val="00133153"/>
    <w:rsid w:val="00134B06"/>
    <w:rsid w:val="00134DF5"/>
    <w:rsid w:val="0013540E"/>
    <w:rsid w:val="00135BF4"/>
    <w:rsid w:val="0013685E"/>
    <w:rsid w:val="00141928"/>
    <w:rsid w:val="001424DB"/>
    <w:rsid w:val="001427C2"/>
    <w:rsid w:val="00145A92"/>
    <w:rsid w:val="00146556"/>
    <w:rsid w:val="00150981"/>
    <w:rsid w:val="00150F9A"/>
    <w:rsid w:val="00151086"/>
    <w:rsid w:val="001519C0"/>
    <w:rsid w:val="00163131"/>
    <w:rsid w:val="0016413A"/>
    <w:rsid w:val="001664A8"/>
    <w:rsid w:val="00166EA1"/>
    <w:rsid w:val="00170110"/>
    <w:rsid w:val="00173EF0"/>
    <w:rsid w:val="00176D56"/>
    <w:rsid w:val="00177562"/>
    <w:rsid w:val="0018030E"/>
    <w:rsid w:val="00180A7B"/>
    <w:rsid w:val="00186458"/>
    <w:rsid w:val="00186E03"/>
    <w:rsid w:val="00186E80"/>
    <w:rsid w:val="00190FD3"/>
    <w:rsid w:val="00191CCD"/>
    <w:rsid w:val="00195EFC"/>
    <w:rsid w:val="00197634"/>
    <w:rsid w:val="00197F80"/>
    <w:rsid w:val="001A0655"/>
    <w:rsid w:val="001A2169"/>
    <w:rsid w:val="001A5096"/>
    <w:rsid w:val="001A63DC"/>
    <w:rsid w:val="001B0D6F"/>
    <w:rsid w:val="001B1E4C"/>
    <w:rsid w:val="001B6A3C"/>
    <w:rsid w:val="001B6FF8"/>
    <w:rsid w:val="001B7B41"/>
    <w:rsid w:val="001B7C5D"/>
    <w:rsid w:val="001C3F51"/>
    <w:rsid w:val="001C4E7F"/>
    <w:rsid w:val="001C500A"/>
    <w:rsid w:val="001D3CC3"/>
    <w:rsid w:val="001D4575"/>
    <w:rsid w:val="001D5E2B"/>
    <w:rsid w:val="001E0691"/>
    <w:rsid w:val="001E2B44"/>
    <w:rsid w:val="001F0E5E"/>
    <w:rsid w:val="001F11D7"/>
    <w:rsid w:val="001F1DE1"/>
    <w:rsid w:val="001F2F74"/>
    <w:rsid w:val="001F484C"/>
    <w:rsid w:val="001F4F1C"/>
    <w:rsid w:val="001F6F3D"/>
    <w:rsid w:val="001F7E6C"/>
    <w:rsid w:val="002000A1"/>
    <w:rsid w:val="002000FE"/>
    <w:rsid w:val="00201743"/>
    <w:rsid w:val="00203D82"/>
    <w:rsid w:val="00206D7E"/>
    <w:rsid w:val="002070D5"/>
    <w:rsid w:val="002072BD"/>
    <w:rsid w:val="00207E24"/>
    <w:rsid w:val="00210E3F"/>
    <w:rsid w:val="0021145B"/>
    <w:rsid w:val="00211CA3"/>
    <w:rsid w:val="00212780"/>
    <w:rsid w:val="002146E4"/>
    <w:rsid w:val="00214D83"/>
    <w:rsid w:val="0022015A"/>
    <w:rsid w:val="00224FA5"/>
    <w:rsid w:val="00225239"/>
    <w:rsid w:val="00230B22"/>
    <w:rsid w:val="00232417"/>
    <w:rsid w:val="002343F5"/>
    <w:rsid w:val="002361A1"/>
    <w:rsid w:val="002361D8"/>
    <w:rsid w:val="00236A2F"/>
    <w:rsid w:val="00237205"/>
    <w:rsid w:val="00243EFA"/>
    <w:rsid w:val="00245482"/>
    <w:rsid w:val="002469FF"/>
    <w:rsid w:val="00246CA7"/>
    <w:rsid w:val="002479C0"/>
    <w:rsid w:val="00251F5D"/>
    <w:rsid w:val="00255F79"/>
    <w:rsid w:val="002567DA"/>
    <w:rsid w:val="00257342"/>
    <w:rsid w:val="00257C2B"/>
    <w:rsid w:val="00261E58"/>
    <w:rsid w:val="002677C1"/>
    <w:rsid w:val="00267A4D"/>
    <w:rsid w:val="002703DD"/>
    <w:rsid w:val="002714FC"/>
    <w:rsid w:val="002737B4"/>
    <w:rsid w:val="0027434C"/>
    <w:rsid w:val="00275B70"/>
    <w:rsid w:val="0027639C"/>
    <w:rsid w:val="002803B6"/>
    <w:rsid w:val="002811B1"/>
    <w:rsid w:val="002813BE"/>
    <w:rsid w:val="00285532"/>
    <w:rsid w:val="00286650"/>
    <w:rsid w:val="00287B9B"/>
    <w:rsid w:val="002915EC"/>
    <w:rsid w:val="002959C2"/>
    <w:rsid w:val="00296EF9"/>
    <w:rsid w:val="002A6DAA"/>
    <w:rsid w:val="002A7A6D"/>
    <w:rsid w:val="002A7C36"/>
    <w:rsid w:val="002C1B00"/>
    <w:rsid w:val="002C2DC5"/>
    <w:rsid w:val="002C7713"/>
    <w:rsid w:val="002D150F"/>
    <w:rsid w:val="002D1A80"/>
    <w:rsid w:val="002E0F85"/>
    <w:rsid w:val="002E1FD0"/>
    <w:rsid w:val="002F3209"/>
    <w:rsid w:val="002F3B1B"/>
    <w:rsid w:val="002F5229"/>
    <w:rsid w:val="00302697"/>
    <w:rsid w:val="00302F78"/>
    <w:rsid w:val="00303552"/>
    <w:rsid w:val="00305278"/>
    <w:rsid w:val="00310BE9"/>
    <w:rsid w:val="00311ECA"/>
    <w:rsid w:val="00313569"/>
    <w:rsid w:val="00315A35"/>
    <w:rsid w:val="00320B68"/>
    <w:rsid w:val="00321269"/>
    <w:rsid w:val="0032153E"/>
    <w:rsid w:val="003226D5"/>
    <w:rsid w:val="00322D6A"/>
    <w:rsid w:val="00323BC9"/>
    <w:rsid w:val="00330FB4"/>
    <w:rsid w:val="003439FC"/>
    <w:rsid w:val="00344404"/>
    <w:rsid w:val="0035044E"/>
    <w:rsid w:val="00350DB2"/>
    <w:rsid w:val="00353C6C"/>
    <w:rsid w:val="0035648E"/>
    <w:rsid w:val="00356551"/>
    <w:rsid w:val="00357529"/>
    <w:rsid w:val="00360DE7"/>
    <w:rsid w:val="003648A4"/>
    <w:rsid w:val="00365518"/>
    <w:rsid w:val="003770F9"/>
    <w:rsid w:val="00380AF7"/>
    <w:rsid w:val="00382C91"/>
    <w:rsid w:val="003830E0"/>
    <w:rsid w:val="00392003"/>
    <w:rsid w:val="00397949"/>
    <w:rsid w:val="003A3112"/>
    <w:rsid w:val="003A48EB"/>
    <w:rsid w:val="003A655A"/>
    <w:rsid w:val="003A731C"/>
    <w:rsid w:val="003B1CFF"/>
    <w:rsid w:val="003B1E33"/>
    <w:rsid w:val="003B453D"/>
    <w:rsid w:val="003B6764"/>
    <w:rsid w:val="003B7A14"/>
    <w:rsid w:val="003C2309"/>
    <w:rsid w:val="003C2D90"/>
    <w:rsid w:val="003C3AB9"/>
    <w:rsid w:val="003C4C6B"/>
    <w:rsid w:val="003C53EF"/>
    <w:rsid w:val="003D567C"/>
    <w:rsid w:val="003D77D9"/>
    <w:rsid w:val="003E047B"/>
    <w:rsid w:val="003F149A"/>
    <w:rsid w:val="003F20EB"/>
    <w:rsid w:val="003F52CD"/>
    <w:rsid w:val="003F5EA7"/>
    <w:rsid w:val="003F7707"/>
    <w:rsid w:val="004023C8"/>
    <w:rsid w:val="00403DAF"/>
    <w:rsid w:val="004044C2"/>
    <w:rsid w:val="00410873"/>
    <w:rsid w:val="00411E6C"/>
    <w:rsid w:val="00412C6F"/>
    <w:rsid w:val="00413304"/>
    <w:rsid w:val="004133B4"/>
    <w:rsid w:val="0041430C"/>
    <w:rsid w:val="00415078"/>
    <w:rsid w:val="00415AB6"/>
    <w:rsid w:val="00420551"/>
    <w:rsid w:val="00421218"/>
    <w:rsid w:val="00421B65"/>
    <w:rsid w:val="00424C51"/>
    <w:rsid w:val="00432550"/>
    <w:rsid w:val="00432B94"/>
    <w:rsid w:val="00442B44"/>
    <w:rsid w:val="00445347"/>
    <w:rsid w:val="00450CB4"/>
    <w:rsid w:val="004515CE"/>
    <w:rsid w:val="004531C9"/>
    <w:rsid w:val="00453822"/>
    <w:rsid w:val="0046064C"/>
    <w:rsid w:val="00461F68"/>
    <w:rsid w:val="0046549B"/>
    <w:rsid w:val="00466B26"/>
    <w:rsid w:val="00470CBC"/>
    <w:rsid w:val="00471A10"/>
    <w:rsid w:val="00476C59"/>
    <w:rsid w:val="00476FC7"/>
    <w:rsid w:val="00477F39"/>
    <w:rsid w:val="004809C9"/>
    <w:rsid w:val="00481481"/>
    <w:rsid w:val="004848CD"/>
    <w:rsid w:val="004856EC"/>
    <w:rsid w:val="0048653F"/>
    <w:rsid w:val="00487D3C"/>
    <w:rsid w:val="00491C63"/>
    <w:rsid w:val="004924EB"/>
    <w:rsid w:val="00493512"/>
    <w:rsid w:val="004968A8"/>
    <w:rsid w:val="004A14B1"/>
    <w:rsid w:val="004A587A"/>
    <w:rsid w:val="004A7894"/>
    <w:rsid w:val="004B0DB6"/>
    <w:rsid w:val="004B3CEC"/>
    <w:rsid w:val="004B560B"/>
    <w:rsid w:val="004C0A4B"/>
    <w:rsid w:val="004C1B7F"/>
    <w:rsid w:val="004C7FF4"/>
    <w:rsid w:val="004E2720"/>
    <w:rsid w:val="004E3863"/>
    <w:rsid w:val="004E7742"/>
    <w:rsid w:val="004F00B0"/>
    <w:rsid w:val="004F0450"/>
    <w:rsid w:val="004F791A"/>
    <w:rsid w:val="00501DE3"/>
    <w:rsid w:val="005025B1"/>
    <w:rsid w:val="005051C2"/>
    <w:rsid w:val="00505A5C"/>
    <w:rsid w:val="00511E14"/>
    <w:rsid w:val="0051320B"/>
    <w:rsid w:val="005138EC"/>
    <w:rsid w:val="00514E3D"/>
    <w:rsid w:val="00517055"/>
    <w:rsid w:val="005204B3"/>
    <w:rsid w:val="0052180F"/>
    <w:rsid w:val="0052370C"/>
    <w:rsid w:val="005303A8"/>
    <w:rsid w:val="00531C2F"/>
    <w:rsid w:val="005335F5"/>
    <w:rsid w:val="00537E25"/>
    <w:rsid w:val="005418A1"/>
    <w:rsid w:val="005440AD"/>
    <w:rsid w:val="0054582A"/>
    <w:rsid w:val="00550D49"/>
    <w:rsid w:val="00551182"/>
    <w:rsid w:val="00556E2B"/>
    <w:rsid w:val="0055769D"/>
    <w:rsid w:val="005611D5"/>
    <w:rsid w:val="00562E8D"/>
    <w:rsid w:val="00563718"/>
    <w:rsid w:val="00564C30"/>
    <w:rsid w:val="0056745A"/>
    <w:rsid w:val="005715CC"/>
    <w:rsid w:val="00571F88"/>
    <w:rsid w:val="00572A9C"/>
    <w:rsid w:val="0057324C"/>
    <w:rsid w:val="00575A58"/>
    <w:rsid w:val="00594B74"/>
    <w:rsid w:val="00594F5B"/>
    <w:rsid w:val="00597181"/>
    <w:rsid w:val="005A06E9"/>
    <w:rsid w:val="005A4E10"/>
    <w:rsid w:val="005B1B2F"/>
    <w:rsid w:val="005B268B"/>
    <w:rsid w:val="005B461C"/>
    <w:rsid w:val="005B57E4"/>
    <w:rsid w:val="005B6B6C"/>
    <w:rsid w:val="005C2E89"/>
    <w:rsid w:val="005C35DA"/>
    <w:rsid w:val="005C5EAB"/>
    <w:rsid w:val="005E16F6"/>
    <w:rsid w:val="005F014B"/>
    <w:rsid w:val="005F1408"/>
    <w:rsid w:val="005F249B"/>
    <w:rsid w:val="005F24B4"/>
    <w:rsid w:val="005F2EEB"/>
    <w:rsid w:val="005F313A"/>
    <w:rsid w:val="005F343B"/>
    <w:rsid w:val="005F4BFC"/>
    <w:rsid w:val="005F6E13"/>
    <w:rsid w:val="00600841"/>
    <w:rsid w:val="00601715"/>
    <w:rsid w:val="00602BB9"/>
    <w:rsid w:val="006044B7"/>
    <w:rsid w:val="00606558"/>
    <w:rsid w:val="00606923"/>
    <w:rsid w:val="00611A87"/>
    <w:rsid w:val="006143D7"/>
    <w:rsid w:val="00614F77"/>
    <w:rsid w:val="00615DE3"/>
    <w:rsid w:val="00617C22"/>
    <w:rsid w:val="006202B5"/>
    <w:rsid w:val="006219E7"/>
    <w:rsid w:val="00621D6A"/>
    <w:rsid w:val="00630E0D"/>
    <w:rsid w:val="0063391B"/>
    <w:rsid w:val="00642F38"/>
    <w:rsid w:val="006437E6"/>
    <w:rsid w:val="00652477"/>
    <w:rsid w:val="006539DE"/>
    <w:rsid w:val="00653E78"/>
    <w:rsid w:val="006559CF"/>
    <w:rsid w:val="00656C4A"/>
    <w:rsid w:val="006572D1"/>
    <w:rsid w:val="00660392"/>
    <w:rsid w:val="0067106C"/>
    <w:rsid w:val="006719A4"/>
    <w:rsid w:val="006742E7"/>
    <w:rsid w:val="00675A0D"/>
    <w:rsid w:val="00677767"/>
    <w:rsid w:val="00680683"/>
    <w:rsid w:val="006824EB"/>
    <w:rsid w:val="00684EA7"/>
    <w:rsid w:val="0069234A"/>
    <w:rsid w:val="006944A0"/>
    <w:rsid w:val="00695DF9"/>
    <w:rsid w:val="00695E3B"/>
    <w:rsid w:val="0069768E"/>
    <w:rsid w:val="006A0034"/>
    <w:rsid w:val="006A1A57"/>
    <w:rsid w:val="006A3E2C"/>
    <w:rsid w:val="006A5696"/>
    <w:rsid w:val="006A6E53"/>
    <w:rsid w:val="006A725E"/>
    <w:rsid w:val="006B17BA"/>
    <w:rsid w:val="006B1892"/>
    <w:rsid w:val="006B1E66"/>
    <w:rsid w:val="006B2168"/>
    <w:rsid w:val="006B2C71"/>
    <w:rsid w:val="006B2E87"/>
    <w:rsid w:val="006B5545"/>
    <w:rsid w:val="006B5A37"/>
    <w:rsid w:val="006C054E"/>
    <w:rsid w:val="006C230E"/>
    <w:rsid w:val="006C3C85"/>
    <w:rsid w:val="006C406A"/>
    <w:rsid w:val="006C44FF"/>
    <w:rsid w:val="006C632A"/>
    <w:rsid w:val="006C77BE"/>
    <w:rsid w:val="006C7B24"/>
    <w:rsid w:val="006D3063"/>
    <w:rsid w:val="006D36BC"/>
    <w:rsid w:val="006D3B31"/>
    <w:rsid w:val="006D57D2"/>
    <w:rsid w:val="006D72E3"/>
    <w:rsid w:val="006D7946"/>
    <w:rsid w:val="006E081A"/>
    <w:rsid w:val="006E1DCB"/>
    <w:rsid w:val="006E2619"/>
    <w:rsid w:val="006E4C11"/>
    <w:rsid w:val="006E7BF3"/>
    <w:rsid w:val="006E7C88"/>
    <w:rsid w:val="006F016A"/>
    <w:rsid w:val="0070040B"/>
    <w:rsid w:val="007016E7"/>
    <w:rsid w:val="007139B6"/>
    <w:rsid w:val="00715649"/>
    <w:rsid w:val="0071574B"/>
    <w:rsid w:val="00721BD0"/>
    <w:rsid w:val="00724302"/>
    <w:rsid w:val="007249C7"/>
    <w:rsid w:val="00725F55"/>
    <w:rsid w:val="00725FEC"/>
    <w:rsid w:val="00731952"/>
    <w:rsid w:val="00734234"/>
    <w:rsid w:val="007355E5"/>
    <w:rsid w:val="00736437"/>
    <w:rsid w:val="00741BF0"/>
    <w:rsid w:val="00743764"/>
    <w:rsid w:val="00743C96"/>
    <w:rsid w:val="00744C83"/>
    <w:rsid w:val="0075023F"/>
    <w:rsid w:val="00750FD9"/>
    <w:rsid w:val="00751153"/>
    <w:rsid w:val="00753311"/>
    <w:rsid w:val="007540B1"/>
    <w:rsid w:val="007575E6"/>
    <w:rsid w:val="0075764C"/>
    <w:rsid w:val="00764A73"/>
    <w:rsid w:val="00766332"/>
    <w:rsid w:val="00766B0A"/>
    <w:rsid w:val="00771592"/>
    <w:rsid w:val="0077241D"/>
    <w:rsid w:val="007736BB"/>
    <w:rsid w:val="00775322"/>
    <w:rsid w:val="00777686"/>
    <w:rsid w:val="007832F2"/>
    <w:rsid w:val="00784AB1"/>
    <w:rsid w:val="00785CDD"/>
    <w:rsid w:val="00787B0D"/>
    <w:rsid w:val="0079355A"/>
    <w:rsid w:val="0079499D"/>
    <w:rsid w:val="007A34C6"/>
    <w:rsid w:val="007A37BE"/>
    <w:rsid w:val="007A4226"/>
    <w:rsid w:val="007A6592"/>
    <w:rsid w:val="007B3779"/>
    <w:rsid w:val="007B3E69"/>
    <w:rsid w:val="007B44D1"/>
    <w:rsid w:val="007B4E89"/>
    <w:rsid w:val="007B69A9"/>
    <w:rsid w:val="007C51E1"/>
    <w:rsid w:val="007C74CC"/>
    <w:rsid w:val="007D2295"/>
    <w:rsid w:val="007D28A2"/>
    <w:rsid w:val="007E6420"/>
    <w:rsid w:val="007E6483"/>
    <w:rsid w:val="007E6C9A"/>
    <w:rsid w:val="007E7CCD"/>
    <w:rsid w:val="007F0F5B"/>
    <w:rsid w:val="0080390B"/>
    <w:rsid w:val="0081331C"/>
    <w:rsid w:val="008158B1"/>
    <w:rsid w:val="00816CFA"/>
    <w:rsid w:val="00817BBB"/>
    <w:rsid w:val="00826011"/>
    <w:rsid w:val="008321BC"/>
    <w:rsid w:val="00832D48"/>
    <w:rsid w:val="00834AB3"/>
    <w:rsid w:val="00836370"/>
    <w:rsid w:val="008369EF"/>
    <w:rsid w:val="00836D45"/>
    <w:rsid w:val="0084062A"/>
    <w:rsid w:val="00845139"/>
    <w:rsid w:val="008520E7"/>
    <w:rsid w:val="008523B1"/>
    <w:rsid w:val="00855942"/>
    <w:rsid w:val="008563A3"/>
    <w:rsid w:val="00856916"/>
    <w:rsid w:val="00856AF2"/>
    <w:rsid w:val="00857308"/>
    <w:rsid w:val="00860E08"/>
    <w:rsid w:val="00865F20"/>
    <w:rsid w:val="00871798"/>
    <w:rsid w:val="0087556E"/>
    <w:rsid w:val="00877797"/>
    <w:rsid w:val="008777D5"/>
    <w:rsid w:val="008805C1"/>
    <w:rsid w:val="00886A00"/>
    <w:rsid w:val="0089013D"/>
    <w:rsid w:val="00890551"/>
    <w:rsid w:val="008907B3"/>
    <w:rsid w:val="00890F7E"/>
    <w:rsid w:val="008A09ED"/>
    <w:rsid w:val="008A194B"/>
    <w:rsid w:val="008A43D7"/>
    <w:rsid w:val="008A6F75"/>
    <w:rsid w:val="008B0887"/>
    <w:rsid w:val="008B1E0C"/>
    <w:rsid w:val="008B257B"/>
    <w:rsid w:val="008B5B84"/>
    <w:rsid w:val="008B6CBC"/>
    <w:rsid w:val="008C0058"/>
    <w:rsid w:val="008C2271"/>
    <w:rsid w:val="008C5863"/>
    <w:rsid w:val="008C5F59"/>
    <w:rsid w:val="008D0541"/>
    <w:rsid w:val="008D16EF"/>
    <w:rsid w:val="008D31E7"/>
    <w:rsid w:val="008D31F1"/>
    <w:rsid w:val="008D7332"/>
    <w:rsid w:val="008D7564"/>
    <w:rsid w:val="008D7654"/>
    <w:rsid w:val="008E0936"/>
    <w:rsid w:val="008E265D"/>
    <w:rsid w:val="008E3641"/>
    <w:rsid w:val="008E39D2"/>
    <w:rsid w:val="008E6221"/>
    <w:rsid w:val="008F16E2"/>
    <w:rsid w:val="008F1BEB"/>
    <w:rsid w:val="008F28B0"/>
    <w:rsid w:val="008F2A66"/>
    <w:rsid w:val="008F2C65"/>
    <w:rsid w:val="008F3551"/>
    <w:rsid w:val="008F682E"/>
    <w:rsid w:val="00901473"/>
    <w:rsid w:val="00901F2E"/>
    <w:rsid w:val="009050B7"/>
    <w:rsid w:val="0090708E"/>
    <w:rsid w:val="00907A61"/>
    <w:rsid w:val="00911D7E"/>
    <w:rsid w:val="009149D8"/>
    <w:rsid w:val="00915DEC"/>
    <w:rsid w:val="00915E89"/>
    <w:rsid w:val="00917C35"/>
    <w:rsid w:val="009259EE"/>
    <w:rsid w:val="00927199"/>
    <w:rsid w:val="0092737D"/>
    <w:rsid w:val="00930A9F"/>
    <w:rsid w:val="00932FF4"/>
    <w:rsid w:val="00933287"/>
    <w:rsid w:val="0094117E"/>
    <w:rsid w:val="00944EFE"/>
    <w:rsid w:val="009454E4"/>
    <w:rsid w:val="00945894"/>
    <w:rsid w:val="00946D53"/>
    <w:rsid w:val="00951F04"/>
    <w:rsid w:val="0095249F"/>
    <w:rsid w:val="00956D65"/>
    <w:rsid w:val="009610C3"/>
    <w:rsid w:val="00961DFD"/>
    <w:rsid w:val="00967EFC"/>
    <w:rsid w:val="00974E7C"/>
    <w:rsid w:val="00975B47"/>
    <w:rsid w:val="00981CF2"/>
    <w:rsid w:val="009829F9"/>
    <w:rsid w:val="00984CE0"/>
    <w:rsid w:val="009865AC"/>
    <w:rsid w:val="00987D99"/>
    <w:rsid w:val="00992193"/>
    <w:rsid w:val="0099310C"/>
    <w:rsid w:val="0099464C"/>
    <w:rsid w:val="00994B54"/>
    <w:rsid w:val="00994ED0"/>
    <w:rsid w:val="0099658C"/>
    <w:rsid w:val="009A0598"/>
    <w:rsid w:val="009A235C"/>
    <w:rsid w:val="009A2390"/>
    <w:rsid w:val="009B09FC"/>
    <w:rsid w:val="009B1389"/>
    <w:rsid w:val="009B358C"/>
    <w:rsid w:val="009B6277"/>
    <w:rsid w:val="009B7213"/>
    <w:rsid w:val="009C2447"/>
    <w:rsid w:val="009C331D"/>
    <w:rsid w:val="009C383F"/>
    <w:rsid w:val="009C3C9B"/>
    <w:rsid w:val="009D142C"/>
    <w:rsid w:val="009D3B18"/>
    <w:rsid w:val="009D556A"/>
    <w:rsid w:val="009D6154"/>
    <w:rsid w:val="009D7E46"/>
    <w:rsid w:val="009E571B"/>
    <w:rsid w:val="009F2823"/>
    <w:rsid w:val="009F3331"/>
    <w:rsid w:val="009F71D7"/>
    <w:rsid w:val="00A0065F"/>
    <w:rsid w:val="00A0323E"/>
    <w:rsid w:val="00A048FE"/>
    <w:rsid w:val="00A05C93"/>
    <w:rsid w:val="00A07682"/>
    <w:rsid w:val="00A10F3F"/>
    <w:rsid w:val="00A159E6"/>
    <w:rsid w:val="00A20195"/>
    <w:rsid w:val="00A20CE8"/>
    <w:rsid w:val="00A222E4"/>
    <w:rsid w:val="00A2259D"/>
    <w:rsid w:val="00A25BFB"/>
    <w:rsid w:val="00A25D40"/>
    <w:rsid w:val="00A25EB5"/>
    <w:rsid w:val="00A260CE"/>
    <w:rsid w:val="00A3240B"/>
    <w:rsid w:val="00A34C81"/>
    <w:rsid w:val="00A35AE8"/>
    <w:rsid w:val="00A40FD8"/>
    <w:rsid w:val="00A50CF2"/>
    <w:rsid w:val="00A518C4"/>
    <w:rsid w:val="00A532E6"/>
    <w:rsid w:val="00A534E7"/>
    <w:rsid w:val="00A55465"/>
    <w:rsid w:val="00A8065F"/>
    <w:rsid w:val="00A80B9F"/>
    <w:rsid w:val="00A82DFA"/>
    <w:rsid w:val="00A859BE"/>
    <w:rsid w:val="00A85DFB"/>
    <w:rsid w:val="00A86F10"/>
    <w:rsid w:val="00A904B3"/>
    <w:rsid w:val="00A94054"/>
    <w:rsid w:val="00A95547"/>
    <w:rsid w:val="00A97500"/>
    <w:rsid w:val="00A9759A"/>
    <w:rsid w:val="00AA2262"/>
    <w:rsid w:val="00AA2310"/>
    <w:rsid w:val="00AA365D"/>
    <w:rsid w:val="00AA530C"/>
    <w:rsid w:val="00AA5A7C"/>
    <w:rsid w:val="00AA5E37"/>
    <w:rsid w:val="00AA7EF2"/>
    <w:rsid w:val="00AB2118"/>
    <w:rsid w:val="00AB2C86"/>
    <w:rsid w:val="00AB2E55"/>
    <w:rsid w:val="00AB3F84"/>
    <w:rsid w:val="00AB4543"/>
    <w:rsid w:val="00AB4C6F"/>
    <w:rsid w:val="00AB7A80"/>
    <w:rsid w:val="00AB7D1A"/>
    <w:rsid w:val="00AC18B6"/>
    <w:rsid w:val="00AC1C65"/>
    <w:rsid w:val="00AC3475"/>
    <w:rsid w:val="00AC3594"/>
    <w:rsid w:val="00AE03C8"/>
    <w:rsid w:val="00AE1083"/>
    <w:rsid w:val="00AE1F14"/>
    <w:rsid w:val="00AF186C"/>
    <w:rsid w:val="00B0097B"/>
    <w:rsid w:val="00B01DF9"/>
    <w:rsid w:val="00B021D0"/>
    <w:rsid w:val="00B033EE"/>
    <w:rsid w:val="00B057D5"/>
    <w:rsid w:val="00B07950"/>
    <w:rsid w:val="00B12487"/>
    <w:rsid w:val="00B127EB"/>
    <w:rsid w:val="00B14DB3"/>
    <w:rsid w:val="00B15A7C"/>
    <w:rsid w:val="00B31B00"/>
    <w:rsid w:val="00B31DC3"/>
    <w:rsid w:val="00B326DB"/>
    <w:rsid w:val="00B341F8"/>
    <w:rsid w:val="00B3461B"/>
    <w:rsid w:val="00B35539"/>
    <w:rsid w:val="00B3638A"/>
    <w:rsid w:val="00B36635"/>
    <w:rsid w:val="00B40D35"/>
    <w:rsid w:val="00B4289F"/>
    <w:rsid w:val="00B42AE8"/>
    <w:rsid w:val="00B477A9"/>
    <w:rsid w:val="00B51152"/>
    <w:rsid w:val="00B539C6"/>
    <w:rsid w:val="00B5401B"/>
    <w:rsid w:val="00B56648"/>
    <w:rsid w:val="00B60ADA"/>
    <w:rsid w:val="00B61F88"/>
    <w:rsid w:val="00B656B6"/>
    <w:rsid w:val="00B66736"/>
    <w:rsid w:val="00B66DEE"/>
    <w:rsid w:val="00B67328"/>
    <w:rsid w:val="00B73207"/>
    <w:rsid w:val="00B760F3"/>
    <w:rsid w:val="00B83809"/>
    <w:rsid w:val="00B84C2B"/>
    <w:rsid w:val="00B85C9C"/>
    <w:rsid w:val="00B86478"/>
    <w:rsid w:val="00B92362"/>
    <w:rsid w:val="00B924F2"/>
    <w:rsid w:val="00B92AB3"/>
    <w:rsid w:val="00B94C08"/>
    <w:rsid w:val="00B9742C"/>
    <w:rsid w:val="00BA029C"/>
    <w:rsid w:val="00BA3EB3"/>
    <w:rsid w:val="00BA727D"/>
    <w:rsid w:val="00BB2D5A"/>
    <w:rsid w:val="00BB38CC"/>
    <w:rsid w:val="00BB3A2E"/>
    <w:rsid w:val="00BB49A8"/>
    <w:rsid w:val="00BB4E69"/>
    <w:rsid w:val="00BC1BE4"/>
    <w:rsid w:val="00BC34B9"/>
    <w:rsid w:val="00BD198A"/>
    <w:rsid w:val="00BD57CA"/>
    <w:rsid w:val="00BD6866"/>
    <w:rsid w:val="00BD76A7"/>
    <w:rsid w:val="00BE40C7"/>
    <w:rsid w:val="00BE54F0"/>
    <w:rsid w:val="00C00D42"/>
    <w:rsid w:val="00C028BB"/>
    <w:rsid w:val="00C04DF0"/>
    <w:rsid w:val="00C05994"/>
    <w:rsid w:val="00C10C16"/>
    <w:rsid w:val="00C157F5"/>
    <w:rsid w:val="00C15D4F"/>
    <w:rsid w:val="00C17683"/>
    <w:rsid w:val="00C215A8"/>
    <w:rsid w:val="00C2299E"/>
    <w:rsid w:val="00C24365"/>
    <w:rsid w:val="00C309E3"/>
    <w:rsid w:val="00C31CC1"/>
    <w:rsid w:val="00C33875"/>
    <w:rsid w:val="00C339D4"/>
    <w:rsid w:val="00C3730A"/>
    <w:rsid w:val="00C427E9"/>
    <w:rsid w:val="00C453BE"/>
    <w:rsid w:val="00C46331"/>
    <w:rsid w:val="00C47241"/>
    <w:rsid w:val="00C47762"/>
    <w:rsid w:val="00C52547"/>
    <w:rsid w:val="00C54E65"/>
    <w:rsid w:val="00C55CB9"/>
    <w:rsid w:val="00C5717A"/>
    <w:rsid w:val="00C57716"/>
    <w:rsid w:val="00C63C8E"/>
    <w:rsid w:val="00C7168B"/>
    <w:rsid w:val="00C74BC9"/>
    <w:rsid w:val="00C754A7"/>
    <w:rsid w:val="00C7571E"/>
    <w:rsid w:val="00C75CC9"/>
    <w:rsid w:val="00C7665F"/>
    <w:rsid w:val="00C76F0D"/>
    <w:rsid w:val="00C772D3"/>
    <w:rsid w:val="00C80950"/>
    <w:rsid w:val="00C83BD1"/>
    <w:rsid w:val="00C842C7"/>
    <w:rsid w:val="00C86273"/>
    <w:rsid w:val="00C939F1"/>
    <w:rsid w:val="00C93EE6"/>
    <w:rsid w:val="00C94E3E"/>
    <w:rsid w:val="00C94ED1"/>
    <w:rsid w:val="00C977C0"/>
    <w:rsid w:val="00CA5696"/>
    <w:rsid w:val="00CA6BC7"/>
    <w:rsid w:val="00CA7A68"/>
    <w:rsid w:val="00CB1628"/>
    <w:rsid w:val="00CB292C"/>
    <w:rsid w:val="00CB2CBB"/>
    <w:rsid w:val="00CB317F"/>
    <w:rsid w:val="00CB704B"/>
    <w:rsid w:val="00CC1CDA"/>
    <w:rsid w:val="00CC21A2"/>
    <w:rsid w:val="00CC2D44"/>
    <w:rsid w:val="00CC4854"/>
    <w:rsid w:val="00CC666E"/>
    <w:rsid w:val="00CD2B08"/>
    <w:rsid w:val="00CD2F57"/>
    <w:rsid w:val="00CD3369"/>
    <w:rsid w:val="00CD3F92"/>
    <w:rsid w:val="00CD48C8"/>
    <w:rsid w:val="00CD619F"/>
    <w:rsid w:val="00CD6679"/>
    <w:rsid w:val="00CD6C26"/>
    <w:rsid w:val="00CD7511"/>
    <w:rsid w:val="00CE051B"/>
    <w:rsid w:val="00CE0F37"/>
    <w:rsid w:val="00CE12AB"/>
    <w:rsid w:val="00CE187F"/>
    <w:rsid w:val="00CF25DA"/>
    <w:rsid w:val="00CF644C"/>
    <w:rsid w:val="00D028D2"/>
    <w:rsid w:val="00D060D2"/>
    <w:rsid w:val="00D06671"/>
    <w:rsid w:val="00D07F7B"/>
    <w:rsid w:val="00D106F1"/>
    <w:rsid w:val="00D12F31"/>
    <w:rsid w:val="00D13B38"/>
    <w:rsid w:val="00D1794D"/>
    <w:rsid w:val="00D22307"/>
    <w:rsid w:val="00D2315E"/>
    <w:rsid w:val="00D23FA9"/>
    <w:rsid w:val="00D2683E"/>
    <w:rsid w:val="00D34741"/>
    <w:rsid w:val="00D36601"/>
    <w:rsid w:val="00D405DA"/>
    <w:rsid w:val="00D428DF"/>
    <w:rsid w:val="00D42ED4"/>
    <w:rsid w:val="00D506DC"/>
    <w:rsid w:val="00D51900"/>
    <w:rsid w:val="00D54E48"/>
    <w:rsid w:val="00D55EDC"/>
    <w:rsid w:val="00D5682F"/>
    <w:rsid w:val="00D57EEA"/>
    <w:rsid w:val="00D6359A"/>
    <w:rsid w:val="00D6680D"/>
    <w:rsid w:val="00D67E64"/>
    <w:rsid w:val="00D7580D"/>
    <w:rsid w:val="00D8139B"/>
    <w:rsid w:val="00D906A4"/>
    <w:rsid w:val="00D909E6"/>
    <w:rsid w:val="00D94139"/>
    <w:rsid w:val="00D943CD"/>
    <w:rsid w:val="00DA7CEC"/>
    <w:rsid w:val="00DB332C"/>
    <w:rsid w:val="00DC3225"/>
    <w:rsid w:val="00DC5E64"/>
    <w:rsid w:val="00DD65E2"/>
    <w:rsid w:val="00DE1B1D"/>
    <w:rsid w:val="00DE1C49"/>
    <w:rsid w:val="00DE3A67"/>
    <w:rsid w:val="00DF1E35"/>
    <w:rsid w:val="00DF2C5C"/>
    <w:rsid w:val="00DF5555"/>
    <w:rsid w:val="00DF5CA8"/>
    <w:rsid w:val="00DF5FF8"/>
    <w:rsid w:val="00DF714C"/>
    <w:rsid w:val="00DF7E0C"/>
    <w:rsid w:val="00E04688"/>
    <w:rsid w:val="00E0513F"/>
    <w:rsid w:val="00E06D30"/>
    <w:rsid w:val="00E1092F"/>
    <w:rsid w:val="00E1681B"/>
    <w:rsid w:val="00E168F2"/>
    <w:rsid w:val="00E172DD"/>
    <w:rsid w:val="00E2412C"/>
    <w:rsid w:val="00E24275"/>
    <w:rsid w:val="00E25F56"/>
    <w:rsid w:val="00E27244"/>
    <w:rsid w:val="00E27964"/>
    <w:rsid w:val="00E30145"/>
    <w:rsid w:val="00E33794"/>
    <w:rsid w:val="00E41DDA"/>
    <w:rsid w:val="00E42005"/>
    <w:rsid w:val="00E444FB"/>
    <w:rsid w:val="00E447D7"/>
    <w:rsid w:val="00E44C21"/>
    <w:rsid w:val="00E44F3F"/>
    <w:rsid w:val="00E46FC5"/>
    <w:rsid w:val="00E473D4"/>
    <w:rsid w:val="00E5011E"/>
    <w:rsid w:val="00E516DC"/>
    <w:rsid w:val="00E567BE"/>
    <w:rsid w:val="00E6075A"/>
    <w:rsid w:val="00E62751"/>
    <w:rsid w:val="00E62D53"/>
    <w:rsid w:val="00E63C78"/>
    <w:rsid w:val="00E64073"/>
    <w:rsid w:val="00E64B01"/>
    <w:rsid w:val="00E65F3B"/>
    <w:rsid w:val="00E6716E"/>
    <w:rsid w:val="00E71639"/>
    <w:rsid w:val="00E720A1"/>
    <w:rsid w:val="00E72A95"/>
    <w:rsid w:val="00E72ED0"/>
    <w:rsid w:val="00E73C63"/>
    <w:rsid w:val="00E7670C"/>
    <w:rsid w:val="00E76EA6"/>
    <w:rsid w:val="00E7726A"/>
    <w:rsid w:val="00E84028"/>
    <w:rsid w:val="00E8470D"/>
    <w:rsid w:val="00E91AB1"/>
    <w:rsid w:val="00E93AC1"/>
    <w:rsid w:val="00E94671"/>
    <w:rsid w:val="00E95330"/>
    <w:rsid w:val="00E97545"/>
    <w:rsid w:val="00EA1CA8"/>
    <w:rsid w:val="00EA1CE2"/>
    <w:rsid w:val="00EA34B1"/>
    <w:rsid w:val="00EA3D85"/>
    <w:rsid w:val="00EA5256"/>
    <w:rsid w:val="00EB31B8"/>
    <w:rsid w:val="00EB36FC"/>
    <w:rsid w:val="00EB58E2"/>
    <w:rsid w:val="00EC2599"/>
    <w:rsid w:val="00EC36A5"/>
    <w:rsid w:val="00EC3C15"/>
    <w:rsid w:val="00EC4225"/>
    <w:rsid w:val="00ED02D0"/>
    <w:rsid w:val="00ED16CF"/>
    <w:rsid w:val="00ED302E"/>
    <w:rsid w:val="00ED3085"/>
    <w:rsid w:val="00ED4C79"/>
    <w:rsid w:val="00ED6AA5"/>
    <w:rsid w:val="00ED6F98"/>
    <w:rsid w:val="00ED7132"/>
    <w:rsid w:val="00EF1CBD"/>
    <w:rsid w:val="00EF27E6"/>
    <w:rsid w:val="00EF56B5"/>
    <w:rsid w:val="00EF5C1A"/>
    <w:rsid w:val="00F00A8E"/>
    <w:rsid w:val="00F01168"/>
    <w:rsid w:val="00F02205"/>
    <w:rsid w:val="00F02E9D"/>
    <w:rsid w:val="00F0679A"/>
    <w:rsid w:val="00F12F59"/>
    <w:rsid w:val="00F13727"/>
    <w:rsid w:val="00F1522D"/>
    <w:rsid w:val="00F16894"/>
    <w:rsid w:val="00F208A2"/>
    <w:rsid w:val="00F22AA5"/>
    <w:rsid w:val="00F22E5C"/>
    <w:rsid w:val="00F2363A"/>
    <w:rsid w:val="00F2380A"/>
    <w:rsid w:val="00F23F55"/>
    <w:rsid w:val="00F24540"/>
    <w:rsid w:val="00F31B02"/>
    <w:rsid w:val="00F34C42"/>
    <w:rsid w:val="00F361CA"/>
    <w:rsid w:val="00F369F5"/>
    <w:rsid w:val="00F36BD4"/>
    <w:rsid w:val="00F374C9"/>
    <w:rsid w:val="00F4047F"/>
    <w:rsid w:val="00F45FF7"/>
    <w:rsid w:val="00F46571"/>
    <w:rsid w:val="00F46F6E"/>
    <w:rsid w:val="00F53296"/>
    <w:rsid w:val="00F541EC"/>
    <w:rsid w:val="00F564EA"/>
    <w:rsid w:val="00F576D7"/>
    <w:rsid w:val="00F64E95"/>
    <w:rsid w:val="00F6531E"/>
    <w:rsid w:val="00F72E60"/>
    <w:rsid w:val="00F73333"/>
    <w:rsid w:val="00F7377F"/>
    <w:rsid w:val="00F75108"/>
    <w:rsid w:val="00F7547E"/>
    <w:rsid w:val="00F7657E"/>
    <w:rsid w:val="00F77AC1"/>
    <w:rsid w:val="00F8011F"/>
    <w:rsid w:val="00F820EC"/>
    <w:rsid w:val="00F8296F"/>
    <w:rsid w:val="00F83087"/>
    <w:rsid w:val="00F90073"/>
    <w:rsid w:val="00F90D59"/>
    <w:rsid w:val="00F96E48"/>
    <w:rsid w:val="00FA3B9C"/>
    <w:rsid w:val="00FA7712"/>
    <w:rsid w:val="00FC3808"/>
    <w:rsid w:val="00FC4349"/>
    <w:rsid w:val="00FC6A7B"/>
    <w:rsid w:val="00FD1DD8"/>
    <w:rsid w:val="00FD3127"/>
    <w:rsid w:val="00FD364E"/>
    <w:rsid w:val="00FD4046"/>
    <w:rsid w:val="00FE3089"/>
    <w:rsid w:val="00FE5EF1"/>
    <w:rsid w:val="00FE6F70"/>
    <w:rsid w:val="00FE7000"/>
    <w:rsid w:val="00FE73B0"/>
    <w:rsid w:val="00FE7EC7"/>
    <w:rsid w:val="00FF1876"/>
    <w:rsid w:val="00FF5B3C"/>
    <w:rsid w:val="01C3C689"/>
    <w:rsid w:val="02119FB3"/>
    <w:rsid w:val="02A3F359"/>
    <w:rsid w:val="02ADC0DD"/>
    <w:rsid w:val="02D86121"/>
    <w:rsid w:val="04687766"/>
    <w:rsid w:val="04A37CBD"/>
    <w:rsid w:val="072EFDDD"/>
    <w:rsid w:val="0B03794E"/>
    <w:rsid w:val="0BF487B9"/>
    <w:rsid w:val="0DCBC0B2"/>
    <w:rsid w:val="0DF6C390"/>
    <w:rsid w:val="170869F5"/>
    <w:rsid w:val="207989CB"/>
    <w:rsid w:val="24D98C59"/>
    <w:rsid w:val="25177D54"/>
    <w:rsid w:val="28596502"/>
    <w:rsid w:val="2A6C79DA"/>
    <w:rsid w:val="2B450AA3"/>
    <w:rsid w:val="333CDE8A"/>
    <w:rsid w:val="353CC817"/>
    <w:rsid w:val="39C61533"/>
    <w:rsid w:val="414A5051"/>
    <w:rsid w:val="44FF03FE"/>
    <w:rsid w:val="450E7216"/>
    <w:rsid w:val="456AF5BE"/>
    <w:rsid w:val="45C5EEAA"/>
    <w:rsid w:val="4A3E6616"/>
    <w:rsid w:val="58CE1004"/>
    <w:rsid w:val="5A5C4761"/>
    <w:rsid w:val="5CD20805"/>
    <w:rsid w:val="5CF0AAC6"/>
    <w:rsid w:val="5D7AD0A9"/>
    <w:rsid w:val="6338702F"/>
    <w:rsid w:val="650788EF"/>
    <w:rsid w:val="6643948B"/>
    <w:rsid w:val="6825CC5E"/>
    <w:rsid w:val="6CA5788E"/>
    <w:rsid w:val="6EA61E8E"/>
    <w:rsid w:val="704B7789"/>
    <w:rsid w:val="76DEA75F"/>
    <w:rsid w:val="7E08A049"/>
    <w:rsid w:val="7EAAFCA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D6D3A"/>
  <w15:chartTrackingRefBased/>
  <w15:docId w15:val="{F8F26FD2-3838-4E7E-B056-A6D7C9B61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66736"/>
    <w:pPr>
      <w:autoSpaceDE w:val="0"/>
      <w:autoSpaceDN w:val="0"/>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basedOn w:val="Normaallaad"/>
    <w:next w:val="Normaallaad"/>
    <w:link w:val="Pealkiri1Mrk"/>
    <w:uiPriority w:val="9"/>
    <w:qFormat/>
    <w:rsid w:val="00B66736"/>
    <w:pPr>
      <w:keepNext/>
      <w:keepLines/>
      <w:autoSpaceDE/>
      <w:autoSpaceDN/>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B66736"/>
    <w:pPr>
      <w:keepNext/>
      <w:keepLines/>
      <w:autoSpaceDE/>
      <w:autoSpaceDN/>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B66736"/>
    <w:pPr>
      <w:keepNext/>
      <w:keepLines/>
      <w:autoSpaceDE/>
      <w:autoSpaceDN/>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B66736"/>
    <w:pPr>
      <w:keepNext/>
      <w:keepLines/>
      <w:autoSpaceDE/>
      <w:autoSpaceDN/>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B66736"/>
    <w:pPr>
      <w:keepNext/>
      <w:keepLines/>
      <w:autoSpaceDE/>
      <w:autoSpaceDN/>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B66736"/>
    <w:pPr>
      <w:keepNext/>
      <w:keepLines/>
      <w:autoSpaceDE/>
      <w:autoSpaceDN/>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B66736"/>
    <w:pPr>
      <w:keepNext/>
      <w:keepLines/>
      <w:autoSpaceDE/>
      <w:autoSpaceDN/>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B66736"/>
    <w:pPr>
      <w:keepNext/>
      <w:keepLines/>
      <w:autoSpaceDE/>
      <w:autoSpaceDN/>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B66736"/>
    <w:pPr>
      <w:keepNext/>
      <w:keepLines/>
      <w:autoSpaceDE/>
      <w:autoSpaceDN/>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673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6673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6673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6673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6673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6673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6673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6673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6673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66736"/>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B6673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66736"/>
    <w:pPr>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B6673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66736"/>
    <w:pPr>
      <w:autoSpaceDE/>
      <w:autoSpaceDN/>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B66736"/>
    <w:rPr>
      <w:i/>
      <w:iCs/>
      <w:color w:val="404040" w:themeColor="text1" w:themeTint="BF"/>
    </w:rPr>
  </w:style>
  <w:style w:type="paragraph" w:styleId="Loendilik">
    <w:name w:val="List Paragraph"/>
    <w:basedOn w:val="Normaallaad"/>
    <w:uiPriority w:val="34"/>
    <w:qFormat/>
    <w:rsid w:val="00B66736"/>
    <w:pPr>
      <w:autoSpaceDE/>
      <w:autoSpaceDN/>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Selgeltmrgatavrhutus">
    <w:name w:val="Intense Emphasis"/>
    <w:basedOn w:val="Liguvaikefont"/>
    <w:uiPriority w:val="21"/>
    <w:qFormat/>
    <w:rsid w:val="00B66736"/>
    <w:rPr>
      <w:i/>
      <w:iCs/>
      <w:color w:val="0F4761" w:themeColor="accent1" w:themeShade="BF"/>
    </w:rPr>
  </w:style>
  <w:style w:type="paragraph" w:styleId="Selgeltmrgatavtsitaat">
    <w:name w:val="Intense Quote"/>
    <w:basedOn w:val="Normaallaad"/>
    <w:next w:val="Normaallaad"/>
    <w:link w:val="SelgeltmrgatavtsitaatMrk"/>
    <w:uiPriority w:val="30"/>
    <w:qFormat/>
    <w:rsid w:val="00B66736"/>
    <w:pPr>
      <w:pBdr>
        <w:top w:val="single" w:sz="4" w:space="10" w:color="0F4761" w:themeColor="accent1" w:themeShade="BF"/>
        <w:bottom w:val="single" w:sz="4" w:space="10" w:color="0F4761"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B66736"/>
    <w:rPr>
      <w:i/>
      <w:iCs/>
      <w:color w:val="0F4761" w:themeColor="accent1" w:themeShade="BF"/>
    </w:rPr>
  </w:style>
  <w:style w:type="character" w:styleId="Selgeltmrgatavviide">
    <w:name w:val="Intense Reference"/>
    <w:basedOn w:val="Liguvaikefont"/>
    <w:uiPriority w:val="32"/>
    <w:qFormat/>
    <w:rsid w:val="00B66736"/>
    <w:rPr>
      <w:b/>
      <w:bCs/>
      <w:smallCaps/>
      <w:color w:val="0F4761" w:themeColor="accent1" w:themeShade="BF"/>
      <w:spacing w:val="5"/>
    </w:rPr>
  </w:style>
  <w:style w:type="paragraph" w:styleId="Jalus">
    <w:name w:val="footer"/>
    <w:basedOn w:val="Normaallaad"/>
    <w:link w:val="JalusMrk"/>
    <w:uiPriority w:val="99"/>
    <w:rsid w:val="00B66736"/>
    <w:pPr>
      <w:tabs>
        <w:tab w:val="center" w:pos="4536"/>
        <w:tab w:val="right" w:pos="9072"/>
      </w:tabs>
    </w:pPr>
  </w:style>
  <w:style w:type="character" w:customStyle="1" w:styleId="JalusMrk">
    <w:name w:val="Jalus Märk"/>
    <w:basedOn w:val="Liguvaikefont"/>
    <w:link w:val="Jalus"/>
    <w:uiPriority w:val="99"/>
    <w:rsid w:val="00B66736"/>
    <w:rPr>
      <w:rFonts w:ascii="Times New Roman" w:eastAsia="Times New Roman" w:hAnsi="Times New Roman" w:cs="Times New Roman"/>
      <w:kern w:val="0"/>
      <w:sz w:val="24"/>
      <w:szCs w:val="24"/>
      <w14:ligatures w14:val="none"/>
    </w:rPr>
  </w:style>
  <w:style w:type="character" w:styleId="Kommentaariviide">
    <w:name w:val="annotation reference"/>
    <w:basedOn w:val="Liguvaikefont"/>
    <w:uiPriority w:val="99"/>
    <w:semiHidden/>
    <w:unhideWhenUsed/>
    <w:rsid w:val="006B5545"/>
    <w:rPr>
      <w:sz w:val="16"/>
      <w:szCs w:val="16"/>
    </w:rPr>
  </w:style>
  <w:style w:type="paragraph" w:styleId="Kommentaaritekst">
    <w:name w:val="annotation text"/>
    <w:basedOn w:val="Normaallaad"/>
    <w:link w:val="KommentaaritekstMrk"/>
    <w:uiPriority w:val="99"/>
    <w:unhideWhenUsed/>
    <w:rsid w:val="006B5545"/>
    <w:rPr>
      <w:sz w:val="20"/>
      <w:szCs w:val="20"/>
    </w:rPr>
  </w:style>
  <w:style w:type="character" w:customStyle="1" w:styleId="KommentaaritekstMrk">
    <w:name w:val="Kommentaari tekst Märk"/>
    <w:basedOn w:val="Liguvaikefont"/>
    <w:link w:val="Kommentaaritekst"/>
    <w:uiPriority w:val="99"/>
    <w:rsid w:val="006B5545"/>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B5545"/>
    <w:rPr>
      <w:b/>
      <w:bCs/>
    </w:rPr>
  </w:style>
  <w:style w:type="character" w:customStyle="1" w:styleId="KommentaariteemaMrk">
    <w:name w:val="Kommentaari teema Märk"/>
    <w:basedOn w:val="KommentaaritekstMrk"/>
    <w:link w:val="Kommentaariteema"/>
    <w:uiPriority w:val="99"/>
    <w:semiHidden/>
    <w:rsid w:val="006B5545"/>
    <w:rPr>
      <w:rFonts w:ascii="Times New Roman" w:eastAsia="Times New Roman" w:hAnsi="Times New Roman" w:cs="Times New Roman"/>
      <w:b/>
      <w:bCs/>
      <w:kern w:val="0"/>
      <w:sz w:val="20"/>
      <w:szCs w:val="20"/>
      <w14:ligatures w14:val="none"/>
    </w:rPr>
  </w:style>
  <w:style w:type="character" w:styleId="Hperlink">
    <w:name w:val="Hyperlink"/>
    <w:basedOn w:val="Liguvaikefont"/>
    <w:unhideWhenUsed/>
    <w:rsid w:val="00232417"/>
    <w:rPr>
      <w:color w:val="467886" w:themeColor="hyperlink"/>
      <w:u w:val="single"/>
    </w:rPr>
  </w:style>
  <w:style w:type="paragraph" w:styleId="Allmrkusetekst">
    <w:name w:val="footnote text"/>
    <w:basedOn w:val="Normaallaad"/>
    <w:link w:val="AllmrkusetekstMrk"/>
    <w:unhideWhenUsed/>
    <w:rsid w:val="00232417"/>
    <w:rPr>
      <w:sz w:val="20"/>
      <w:szCs w:val="20"/>
    </w:rPr>
  </w:style>
  <w:style w:type="character" w:customStyle="1" w:styleId="AllmrkusetekstMrk">
    <w:name w:val="Allmärkuse tekst Märk"/>
    <w:basedOn w:val="Liguvaikefont"/>
    <w:link w:val="Allmrkusetekst"/>
    <w:rsid w:val="00232417"/>
    <w:rPr>
      <w:rFonts w:ascii="Times New Roman" w:eastAsia="Times New Roman" w:hAnsi="Times New Roman" w:cs="Times New Roman"/>
      <w:kern w:val="0"/>
      <w:sz w:val="20"/>
      <w:szCs w:val="20"/>
      <w14:ligatures w14:val="none"/>
    </w:rPr>
  </w:style>
  <w:style w:type="character" w:styleId="Allmrkuseviide">
    <w:name w:val="footnote reference"/>
    <w:basedOn w:val="Liguvaikefont"/>
    <w:semiHidden/>
    <w:unhideWhenUsed/>
    <w:rsid w:val="00232417"/>
    <w:rPr>
      <w:vertAlign w:val="superscript"/>
    </w:rPr>
  </w:style>
  <w:style w:type="paragraph" w:styleId="Redaktsioon">
    <w:name w:val="Revision"/>
    <w:hidden/>
    <w:uiPriority w:val="99"/>
    <w:semiHidden/>
    <w:rsid w:val="002361A1"/>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95547"/>
    <w:rPr>
      <w:color w:val="605E5C"/>
      <w:shd w:val="clear" w:color="auto" w:fill="E1DFDD"/>
    </w:rPr>
  </w:style>
  <w:style w:type="paragraph" w:styleId="Pis">
    <w:name w:val="header"/>
    <w:basedOn w:val="Normaallaad"/>
    <w:link w:val="PisMrk"/>
    <w:uiPriority w:val="99"/>
    <w:unhideWhenUsed/>
    <w:rsid w:val="00C47762"/>
    <w:pPr>
      <w:tabs>
        <w:tab w:val="center" w:pos="4536"/>
        <w:tab w:val="right" w:pos="9072"/>
      </w:tabs>
    </w:pPr>
  </w:style>
  <w:style w:type="character" w:customStyle="1" w:styleId="PisMrk">
    <w:name w:val="Päis Märk"/>
    <w:basedOn w:val="Liguvaikefont"/>
    <w:link w:val="Pis"/>
    <w:uiPriority w:val="99"/>
    <w:rsid w:val="00C47762"/>
    <w:rPr>
      <w:rFonts w:ascii="Times New Roman" w:eastAsia="Times New Roman" w:hAnsi="Times New Roman" w:cs="Times New Roman"/>
      <w:kern w:val="0"/>
      <w:sz w:val="24"/>
      <w:szCs w:val="24"/>
      <w14:ligatures w14:val="none"/>
    </w:rPr>
  </w:style>
  <w:style w:type="table" w:styleId="Kontuurtabel">
    <w:name w:val="Table Grid"/>
    <w:basedOn w:val="Normaaltabel"/>
    <w:uiPriority w:val="39"/>
    <w:rsid w:val="00E93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4C7FF4"/>
    <w:pPr>
      <w:spacing w:after="200"/>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riigiteataja.ee/akt/105072023260" TargetMode="External"/><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05072025003" TargetMode="External"/><Relationship Id="rId2" Type="http://schemas.openxmlformats.org/officeDocument/2006/relationships/hyperlink" Target="https://eelnoud.valitsus.ee/main/mount/docList/e4803d49-ce2d-407b-abb8-9d9f951a1cfb" TargetMode="External"/><Relationship Id="rId1" Type="http://schemas.openxmlformats.org/officeDocument/2006/relationships/hyperlink" Target="https://www.riigiteataja.ee/akt/30595" TargetMode="External"/><Relationship Id="rId5" Type="http://schemas.openxmlformats.org/officeDocument/2006/relationships/hyperlink" Target="https://www.riigiteataja.ee/akt/114022025005?leiaKehtiv" TargetMode="External"/><Relationship Id="rId4" Type="http://schemas.openxmlformats.org/officeDocument/2006/relationships/hyperlink" Target="https://www.riigiteataja.ee/akt/101072025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0B0CF9-EE70-4E26-B63C-963B5A9A5141}">
  <ds:schemaRefs>
    <ds:schemaRef ds:uri="http://schemas.openxmlformats.org/officeDocument/2006/bibliography"/>
  </ds:schemaRefs>
</ds:datastoreItem>
</file>

<file path=customXml/itemProps2.xml><?xml version="1.0" encoding="utf-8"?>
<ds:datastoreItem xmlns:ds="http://schemas.openxmlformats.org/officeDocument/2006/customXml" ds:itemID="{402F0F80-3740-4E68-960B-205B39955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FF6632-1855-4086-82E1-A3ACB93B5F07}">
  <ds:schemaRefs>
    <ds:schemaRef ds:uri="http://schemas.microsoft.com/sharepoint/v3/contenttype/forms"/>
  </ds:schemaRefs>
</ds:datastoreItem>
</file>

<file path=customXml/itemProps4.xml><?xml version="1.0" encoding="utf-8"?>
<ds:datastoreItem xmlns:ds="http://schemas.openxmlformats.org/officeDocument/2006/customXml" ds:itemID="{16FE0B3C-944D-43ED-A16C-3BD1C7A2C66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8088</Words>
  <Characters>46912</Characters>
  <Application>Microsoft Office Word</Application>
  <DocSecurity>0</DocSecurity>
  <Lines>390</Lines>
  <Paragraphs>109</Paragraphs>
  <ScaleCrop>false</ScaleCrop>
  <Company>Maaeluministeerium</Company>
  <LinksUpToDate>false</LinksUpToDate>
  <CharactersWithSpaces>54891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Laura Laur</dc:creator>
  <cp:keywords/>
  <dc:description/>
  <cp:lastModifiedBy>Maarja-Liis Lall - JUSTDIGI</cp:lastModifiedBy>
  <cp:revision>88</cp:revision>
  <dcterms:created xsi:type="dcterms:W3CDTF">2026-01-04T19:29:00Z</dcterms:created>
  <dcterms:modified xsi:type="dcterms:W3CDTF">2026-01-12T14:49:00Z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2026-01-04T19:29:49Z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fb653517-0a62-4023-b448-9582bf1cf6e6</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